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46632B" w14:textId="77777777" w:rsidR="00AD2BC5" w:rsidRPr="00AD2BC5" w:rsidRDefault="00AD2BC5" w:rsidP="00AD2BC5">
      <w:pPr>
        <w:pStyle w:val="Zhlav"/>
        <w:rPr>
          <w:rFonts w:ascii="Segoe UI" w:hAnsi="Segoe UI" w:cs="Segoe UI"/>
          <w:sz w:val="20"/>
          <w:szCs w:val="20"/>
        </w:rPr>
      </w:pPr>
      <w:r w:rsidRPr="00AD2BC5">
        <w:rPr>
          <w:rFonts w:ascii="Segoe UI" w:hAnsi="Segoe UI" w:cs="Segoe UI"/>
          <w:sz w:val="20"/>
          <w:szCs w:val="20"/>
        </w:rPr>
        <w:t xml:space="preserve">                                                                                                                  Číslo smlouvy </w:t>
      </w:r>
      <w:proofErr w:type="spellStart"/>
      <w:r w:rsidRPr="00AD2BC5">
        <w:rPr>
          <w:rFonts w:ascii="Segoe UI" w:hAnsi="Segoe UI" w:cs="Segoe UI"/>
          <w:sz w:val="20"/>
          <w:szCs w:val="20"/>
        </w:rPr>
        <w:t>GasNet</w:t>
      </w:r>
      <w:proofErr w:type="spellEnd"/>
      <w:r w:rsidRPr="00AD2BC5">
        <w:rPr>
          <w:rFonts w:ascii="Segoe UI" w:hAnsi="Segoe UI" w:cs="Segoe UI"/>
          <w:sz w:val="20"/>
          <w:szCs w:val="20"/>
        </w:rPr>
        <w:t>:</w:t>
      </w:r>
    </w:p>
    <w:p w14:paraId="165748AF" w14:textId="77777777" w:rsidR="00AD2BC5" w:rsidRPr="00AD2BC5" w:rsidRDefault="00AD2BC5" w:rsidP="00AD2BC5">
      <w:pPr>
        <w:pStyle w:val="Zhlav"/>
        <w:rPr>
          <w:rFonts w:ascii="Segoe UI" w:hAnsi="Segoe UI" w:cs="Segoe UI"/>
          <w:sz w:val="20"/>
          <w:szCs w:val="20"/>
        </w:rPr>
      </w:pPr>
      <w:r w:rsidRPr="00AD2BC5">
        <w:rPr>
          <w:rFonts w:ascii="Segoe UI" w:hAnsi="Segoe UI" w:cs="Segoe UI"/>
          <w:sz w:val="20"/>
          <w:szCs w:val="20"/>
        </w:rPr>
        <w:t xml:space="preserve">                                                                                                                  Číslo smlouvy SŽ: </w:t>
      </w:r>
    </w:p>
    <w:p w14:paraId="2D8C0FCE" w14:textId="77777777" w:rsidR="00AD2BC5" w:rsidRPr="00AD2BC5" w:rsidRDefault="00AD2BC5" w:rsidP="00AD2BC5">
      <w:pPr>
        <w:pStyle w:val="Zhlav"/>
        <w:rPr>
          <w:rFonts w:ascii="Segoe UI" w:hAnsi="Segoe UI" w:cs="Segoe UI"/>
          <w:sz w:val="20"/>
          <w:szCs w:val="20"/>
        </w:rPr>
      </w:pPr>
    </w:p>
    <w:p w14:paraId="71472E72" w14:textId="611A22FB" w:rsidR="00AD2BC5" w:rsidRPr="00AD2BC5" w:rsidRDefault="00AD2BC5" w:rsidP="00AD2BC5">
      <w:pPr>
        <w:pBdr>
          <w:top w:val="single" w:sz="4" w:space="1" w:color="auto"/>
        </w:pBdr>
        <w:suppressAutoHyphens/>
        <w:autoSpaceDE w:val="0"/>
        <w:autoSpaceDN w:val="0"/>
        <w:jc w:val="center"/>
        <w:rPr>
          <w:rFonts w:ascii="Segoe UI" w:hAnsi="Segoe UI" w:cs="Segoe UI"/>
          <w:b/>
          <w:bCs/>
          <w:iCs/>
          <w:kern w:val="28"/>
          <w:sz w:val="20"/>
          <w:lang w:val="x-none" w:eastAsia="x-none"/>
        </w:rPr>
      </w:pPr>
      <w:r w:rsidRPr="00AD2BC5">
        <w:rPr>
          <w:rFonts w:ascii="Segoe UI" w:hAnsi="Segoe UI" w:cs="Segoe UI"/>
          <w:b/>
          <w:bCs/>
          <w:iCs/>
          <w:kern w:val="28"/>
          <w:sz w:val="20"/>
          <w:lang w:val="x-none" w:eastAsia="x-none"/>
        </w:rPr>
        <w:t xml:space="preserve">SMLOUVA </w:t>
      </w:r>
      <w:r w:rsidRPr="00AD2BC5">
        <w:rPr>
          <w:rFonts w:ascii="Segoe UI" w:hAnsi="Segoe UI" w:cs="Segoe UI"/>
          <w:b/>
          <w:bCs/>
          <w:iCs/>
          <w:kern w:val="28"/>
          <w:sz w:val="20"/>
          <w:lang w:eastAsia="x-none"/>
        </w:rPr>
        <w:t>NÁJEMNÍ</w:t>
      </w:r>
    </w:p>
    <w:p w14:paraId="52CDB8BC" w14:textId="77777777" w:rsidR="00AD2BC5" w:rsidRPr="00AD2BC5" w:rsidRDefault="00AD2BC5" w:rsidP="00AD2BC5">
      <w:pPr>
        <w:pBdr>
          <w:top w:val="single" w:sz="4" w:space="1" w:color="auto"/>
        </w:pBdr>
        <w:suppressAutoHyphens/>
        <w:autoSpaceDE w:val="0"/>
        <w:autoSpaceDN w:val="0"/>
        <w:jc w:val="center"/>
        <w:rPr>
          <w:rFonts w:ascii="Segoe UI" w:hAnsi="Segoe UI" w:cs="Segoe UI"/>
          <w:b/>
          <w:bCs/>
          <w:iCs/>
          <w:kern w:val="28"/>
          <w:sz w:val="20"/>
          <w:lang w:val="x-none" w:eastAsia="x-none"/>
        </w:rPr>
      </w:pPr>
    </w:p>
    <w:p w14:paraId="3934DEBC" w14:textId="6B74FB98" w:rsidR="00AD2BC5" w:rsidRPr="00AD2BC5" w:rsidRDefault="00AD2BC5" w:rsidP="00AD2BC5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Segoe UI" w:hAnsi="Segoe UI" w:cs="Segoe UI"/>
          <w:iCs/>
          <w:sz w:val="20"/>
          <w:lang w:val="x-none" w:eastAsia="x-none"/>
        </w:rPr>
      </w:pPr>
      <w:r w:rsidRPr="001C2563">
        <w:rPr>
          <w:rFonts w:ascii="Segoe UI" w:hAnsi="Segoe UI" w:cs="Segoe UI"/>
          <w:sz w:val="20"/>
        </w:rPr>
        <w:t xml:space="preserve">uzavřená podle </w:t>
      </w:r>
      <w:proofErr w:type="spellStart"/>
      <w:r w:rsidRPr="001C2563">
        <w:rPr>
          <w:rFonts w:ascii="Segoe UI" w:hAnsi="Segoe UI" w:cs="Segoe UI"/>
          <w:sz w:val="20"/>
        </w:rPr>
        <w:t>ust</w:t>
      </w:r>
      <w:proofErr w:type="spellEnd"/>
      <w:r w:rsidRPr="001C2563">
        <w:rPr>
          <w:rFonts w:ascii="Segoe UI" w:hAnsi="Segoe UI" w:cs="Segoe UI"/>
          <w:sz w:val="20"/>
        </w:rPr>
        <w:t xml:space="preserve">. § </w:t>
      </w:r>
      <w:r w:rsidR="00E365BC" w:rsidRPr="00CA6A81">
        <w:rPr>
          <w:rFonts w:ascii="Segoe UI" w:hAnsi="Segoe UI" w:cs="Segoe UI"/>
          <w:sz w:val="20"/>
        </w:rPr>
        <w:t>2201</w:t>
      </w:r>
      <w:r w:rsidRPr="001C2563">
        <w:rPr>
          <w:rFonts w:ascii="Segoe UI" w:hAnsi="Segoe UI" w:cs="Segoe UI"/>
          <w:sz w:val="20"/>
        </w:rPr>
        <w:t xml:space="preserve"> a násl. zákona č. 89/2012 Sb., občanský zákoník</w:t>
      </w:r>
      <w:r w:rsidRPr="001C2563">
        <w:rPr>
          <w:rFonts w:ascii="Segoe UI" w:hAnsi="Segoe UI" w:cs="Segoe UI"/>
          <w:kern w:val="1"/>
          <w:sz w:val="20"/>
          <w:lang w:eastAsia="ar-SA"/>
        </w:rPr>
        <w:t>, ve znění pozdějších předpisů</w:t>
      </w:r>
    </w:p>
    <w:p w14:paraId="3C51B55A" w14:textId="77777777" w:rsidR="00AD2BC5" w:rsidRPr="00AD2BC5" w:rsidRDefault="00AD2BC5" w:rsidP="00AD2BC5">
      <w:pPr>
        <w:overflowPunct w:val="0"/>
        <w:autoSpaceDE w:val="0"/>
        <w:autoSpaceDN w:val="0"/>
        <w:adjustRightInd w:val="0"/>
        <w:textAlignment w:val="baseline"/>
        <w:rPr>
          <w:rFonts w:ascii="Segoe UI" w:hAnsi="Segoe UI" w:cs="Segoe UI"/>
          <w:bCs/>
          <w:iCs/>
          <w:kern w:val="28"/>
          <w:sz w:val="20"/>
          <w:lang w:eastAsia="x-none"/>
        </w:rPr>
      </w:pPr>
    </w:p>
    <w:p w14:paraId="25A71C7B" w14:textId="77777777" w:rsidR="00AD2BC5" w:rsidRPr="00AD2BC5" w:rsidRDefault="00AD2BC5" w:rsidP="00AD2BC5">
      <w:pPr>
        <w:pStyle w:val="Zkladntextodsazen"/>
        <w:ind w:left="0"/>
        <w:rPr>
          <w:rFonts w:ascii="Segoe UI" w:hAnsi="Segoe UI" w:cs="Segoe UI"/>
          <w:i/>
          <w:iCs/>
          <w:color w:val="000000"/>
          <w:spacing w:val="-6"/>
          <w:sz w:val="20"/>
        </w:rPr>
      </w:pPr>
      <w:r w:rsidRPr="00AD2BC5">
        <w:rPr>
          <w:rFonts w:ascii="Segoe UI" w:hAnsi="Segoe UI" w:cs="Segoe UI"/>
          <w:iCs/>
          <w:sz w:val="20"/>
          <w:lang w:eastAsia="x-none"/>
        </w:rPr>
        <w:t xml:space="preserve">                                                           </w:t>
      </w:r>
      <w:r w:rsidRPr="00AD2BC5">
        <w:rPr>
          <w:rFonts w:ascii="Segoe UI" w:hAnsi="Segoe UI" w:cs="Segoe UI"/>
          <w:iCs/>
          <w:sz w:val="20"/>
          <w:lang w:val="x-none" w:eastAsia="x-none"/>
        </w:rPr>
        <w:t xml:space="preserve">mezi </w:t>
      </w:r>
      <w:r w:rsidRPr="00AD2BC5">
        <w:rPr>
          <w:rFonts w:ascii="Segoe UI" w:hAnsi="Segoe UI" w:cs="Segoe UI"/>
          <w:iCs/>
          <w:sz w:val="20"/>
          <w:lang w:eastAsia="x-none"/>
        </w:rPr>
        <w:t xml:space="preserve">smluvními stranami </w:t>
      </w:r>
    </w:p>
    <w:p w14:paraId="16FC6BE9" w14:textId="77777777" w:rsidR="00AD2BC5" w:rsidRPr="00AD2BC5" w:rsidRDefault="00AD2BC5" w:rsidP="00AD2BC5">
      <w:pPr>
        <w:shd w:val="clear" w:color="auto" w:fill="FFFFFF"/>
        <w:jc w:val="both"/>
        <w:rPr>
          <w:rFonts w:ascii="Segoe UI" w:hAnsi="Segoe UI" w:cs="Segoe UI"/>
          <w:b/>
          <w:bCs/>
          <w:sz w:val="20"/>
        </w:rPr>
      </w:pPr>
    </w:p>
    <w:p w14:paraId="6CC47939" w14:textId="77777777" w:rsidR="00AD2BC5" w:rsidRPr="00AD2BC5" w:rsidRDefault="00AD2BC5" w:rsidP="00AD2BC5">
      <w:pPr>
        <w:tabs>
          <w:tab w:val="left" w:pos="1985"/>
        </w:tabs>
        <w:overflowPunct w:val="0"/>
        <w:autoSpaceDE w:val="0"/>
        <w:autoSpaceDN w:val="0"/>
        <w:adjustRightInd w:val="0"/>
        <w:textAlignment w:val="baseline"/>
        <w:rPr>
          <w:rFonts w:ascii="Segoe UI" w:hAnsi="Segoe UI" w:cs="Segoe UI"/>
          <w:b/>
          <w:bCs/>
          <w:sz w:val="20"/>
        </w:rPr>
      </w:pPr>
      <w:r w:rsidRPr="00AD2BC5">
        <w:rPr>
          <w:rFonts w:ascii="Segoe UI" w:hAnsi="Segoe UI" w:cs="Segoe UI"/>
          <w:b/>
          <w:bCs/>
          <w:sz w:val="20"/>
        </w:rPr>
        <w:t xml:space="preserve">Správa železnic, státní organizace    </w:t>
      </w:r>
    </w:p>
    <w:p w14:paraId="486B66A9" w14:textId="77777777" w:rsidR="00AD2BC5" w:rsidRPr="00AD2BC5" w:rsidRDefault="00AD2BC5" w:rsidP="00AD2BC5">
      <w:pPr>
        <w:tabs>
          <w:tab w:val="left" w:pos="1985"/>
          <w:tab w:val="left" w:pos="2552"/>
        </w:tabs>
        <w:overflowPunct w:val="0"/>
        <w:autoSpaceDE w:val="0"/>
        <w:autoSpaceDN w:val="0"/>
        <w:adjustRightInd w:val="0"/>
        <w:ind w:left="2127" w:hanging="2127"/>
        <w:textAlignment w:val="baseline"/>
        <w:rPr>
          <w:rFonts w:ascii="Segoe UI" w:hAnsi="Segoe UI" w:cs="Segoe UI"/>
          <w:sz w:val="20"/>
        </w:rPr>
      </w:pPr>
      <w:r w:rsidRPr="00AD2BC5">
        <w:rPr>
          <w:rFonts w:ascii="Segoe UI" w:hAnsi="Segoe UI" w:cs="Segoe UI"/>
          <w:sz w:val="20"/>
        </w:rPr>
        <w:t>Se sídlem</w:t>
      </w:r>
      <w:r w:rsidRPr="00AD2BC5">
        <w:rPr>
          <w:rFonts w:ascii="Segoe UI" w:hAnsi="Segoe UI" w:cs="Segoe UI"/>
          <w:sz w:val="20"/>
        </w:rPr>
        <w:tab/>
      </w:r>
      <w:r w:rsidRPr="00AD2BC5">
        <w:rPr>
          <w:rFonts w:ascii="Segoe UI" w:hAnsi="Segoe UI" w:cs="Segoe UI"/>
          <w:sz w:val="20"/>
        </w:rPr>
        <w:tab/>
      </w:r>
      <w:r w:rsidRPr="00AD2BC5">
        <w:rPr>
          <w:rFonts w:ascii="Segoe UI" w:hAnsi="Segoe UI" w:cs="Segoe UI"/>
          <w:sz w:val="20"/>
        </w:rPr>
        <w:tab/>
        <w:t xml:space="preserve">: Praha 1 - Nové Město, Dlážděná 1003/7, PSČ 110 00      </w:t>
      </w:r>
    </w:p>
    <w:p w14:paraId="5B4E2B0C" w14:textId="77777777" w:rsidR="00AD2BC5" w:rsidRPr="00AD2BC5" w:rsidRDefault="00AD2BC5" w:rsidP="00AD2BC5">
      <w:pPr>
        <w:tabs>
          <w:tab w:val="left" w:pos="1985"/>
          <w:tab w:val="left" w:pos="2552"/>
        </w:tabs>
        <w:overflowPunct w:val="0"/>
        <w:autoSpaceDE w:val="0"/>
        <w:autoSpaceDN w:val="0"/>
        <w:adjustRightInd w:val="0"/>
        <w:ind w:left="2127" w:hanging="2127"/>
        <w:textAlignment w:val="baseline"/>
        <w:rPr>
          <w:rFonts w:ascii="Segoe UI" w:hAnsi="Segoe UI" w:cs="Segoe UI"/>
          <w:sz w:val="20"/>
        </w:rPr>
      </w:pPr>
      <w:r w:rsidRPr="00AD2BC5">
        <w:rPr>
          <w:rFonts w:ascii="Segoe UI" w:hAnsi="Segoe UI" w:cs="Segoe UI"/>
          <w:sz w:val="20"/>
        </w:rPr>
        <w:t>IČO</w:t>
      </w:r>
      <w:r w:rsidRPr="00AD2BC5">
        <w:rPr>
          <w:rFonts w:ascii="Segoe UI" w:hAnsi="Segoe UI" w:cs="Segoe UI"/>
          <w:sz w:val="20"/>
        </w:rPr>
        <w:tab/>
      </w:r>
      <w:r w:rsidRPr="00AD2BC5">
        <w:rPr>
          <w:rFonts w:ascii="Segoe UI" w:hAnsi="Segoe UI" w:cs="Segoe UI"/>
          <w:sz w:val="20"/>
        </w:rPr>
        <w:tab/>
      </w:r>
      <w:r w:rsidRPr="00AD2BC5">
        <w:rPr>
          <w:rFonts w:ascii="Segoe UI" w:hAnsi="Segoe UI" w:cs="Segoe UI"/>
          <w:sz w:val="20"/>
        </w:rPr>
        <w:tab/>
        <w:t>: 70994234</w:t>
      </w:r>
    </w:p>
    <w:p w14:paraId="60D65A67" w14:textId="77777777" w:rsidR="00AD2BC5" w:rsidRPr="00AD2BC5" w:rsidRDefault="00AD2BC5" w:rsidP="00AD2BC5">
      <w:pPr>
        <w:tabs>
          <w:tab w:val="left" w:pos="1985"/>
          <w:tab w:val="left" w:pos="2552"/>
        </w:tabs>
        <w:overflowPunct w:val="0"/>
        <w:autoSpaceDE w:val="0"/>
        <w:autoSpaceDN w:val="0"/>
        <w:adjustRightInd w:val="0"/>
        <w:ind w:left="2127" w:hanging="2127"/>
        <w:textAlignment w:val="baseline"/>
        <w:rPr>
          <w:rFonts w:ascii="Segoe UI" w:hAnsi="Segoe UI" w:cs="Segoe UI"/>
          <w:sz w:val="20"/>
        </w:rPr>
      </w:pPr>
      <w:r w:rsidRPr="00AD2BC5">
        <w:rPr>
          <w:rFonts w:ascii="Segoe UI" w:hAnsi="Segoe UI" w:cs="Segoe UI"/>
          <w:sz w:val="20"/>
        </w:rPr>
        <w:t>DIČ</w:t>
      </w:r>
      <w:r w:rsidRPr="00AD2BC5">
        <w:rPr>
          <w:rFonts w:ascii="Segoe UI" w:hAnsi="Segoe UI" w:cs="Segoe UI"/>
          <w:sz w:val="20"/>
        </w:rPr>
        <w:tab/>
      </w:r>
      <w:r w:rsidRPr="00AD2BC5">
        <w:rPr>
          <w:rFonts w:ascii="Segoe UI" w:hAnsi="Segoe UI" w:cs="Segoe UI"/>
          <w:sz w:val="20"/>
        </w:rPr>
        <w:tab/>
      </w:r>
      <w:r w:rsidRPr="00AD2BC5">
        <w:rPr>
          <w:rFonts w:ascii="Segoe UI" w:hAnsi="Segoe UI" w:cs="Segoe UI"/>
          <w:sz w:val="20"/>
        </w:rPr>
        <w:tab/>
        <w:t>: CZ70994234</w:t>
      </w:r>
    </w:p>
    <w:p w14:paraId="1A57029A" w14:textId="77777777" w:rsidR="00AD2BC5" w:rsidRPr="00AD2BC5" w:rsidRDefault="00AD2BC5" w:rsidP="00AD2BC5">
      <w:pPr>
        <w:tabs>
          <w:tab w:val="left" w:pos="-142"/>
          <w:tab w:val="left" w:pos="0"/>
          <w:tab w:val="left" w:pos="1985"/>
          <w:tab w:val="left" w:pos="2552"/>
        </w:tabs>
        <w:autoSpaceDE w:val="0"/>
        <w:autoSpaceDN w:val="0"/>
        <w:ind w:left="2127" w:right="-285" w:hanging="2127"/>
        <w:rPr>
          <w:rFonts w:ascii="Segoe UI" w:hAnsi="Segoe UI" w:cs="Segoe UI"/>
          <w:sz w:val="20"/>
          <w:lang w:val="x-none" w:eastAsia="x-none"/>
        </w:rPr>
      </w:pPr>
      <w:proofErr w:type="spellStart"/>
      <w:r w:rsidRPr="00AD2BC5">
        <w:rPr>
          <w:rFonts w:ascii="Segoe UI" w:hAnsi="Segoe UI" w:cs="Segoe UI"/>
          <w:sz w:val="20"/>
          <w:lang w:val="x-none" w:eastAsia="x-none"/>
        </w:rPr>
        <w:t>Zaps</w:t>
      </w:r>
      <w:r w:rsidRPr="00AD2BC5">
        <w:rPr>
          <w:rFonts w:ascii="Segoe UI" w:hAnsi="Segoe UI" w:cs="Segoe UI"/>
          <w:sz w:val="20"/>
          <w:lang w:eastAsia="x-none"/>
        </w:rPr>
        <w:t>á</w:t>
      </w:r>
      <w:proofErr w:type="spellEnd"/>
      <w:r w:rsidRPr="00AD2BC5">
        <w:rPr>
          <w:rFonts w:ascii="Segoe UI" w:hAnsi="Segoe UI" w:cs="Segoe UI"/>
          <w:sz w:val="20"/>
          <w:lang w:val="x-none" w:eastAsia="x-none"/>
        </w:rPr>
        <w:t>n</w:t>
      </w:r>
      <w:r w:rsidRPr="00AD2BC5">
        <w:rPr>
          <w:rFonts w:ascii="Segoe UI" w:hAnsi="Segoe UI" w:cs="Segoe UI"/>
          <w:sz w:val="20"/>
          <w:lang w:eastAsia="x-none"/>
        </w:rPr>
        <w:t>a</w:t>
      </w:r>
      <w:r w:rsidRPr="00AD2BC5">
        <w:rPr>
          <w:rFonts w:ascii="Segoe UI" w:hAnsi="Segoe UI" w:cs="Segoe UI"/>
          <w:sz w:val="20"/>
          <w:lang w:val="en-US" w:eastAsia="x-none"/>
        </w:rPr>
        <w:tab/>
      </w:r>
      <w:r w:rsidRPr="00AD2BC5">
        <w:rPr>
          <w:rFonts w:ascii="Segoe UI" w:hAnsi="Segoe UI" w:cs="Segoe UI"/>
          <w:sz w:val="20"/>
          <w:lang w:val="en-US" w:eastAsia="x-none"/>
        </w:rPr>
        <w:tab/>
      </w:r>
      <w:r w:rsidRPr="00AD2BC5">
        <w:rPr>
          <w:rFonts w:ascii="Segoe UI" w:hAnsi="Segoe UI" w:cs="Segoe UI"/>
          <w:sz w:val="20"/>
          <w:lang w:val="en-US" w:eastAsia="x-none"/>
        </w:rPr>
        <w:tab/>
      </w:r>
      <w:r w:rsidRPr="00AD2BC5">
        <w:rPr>
          <w:rFonts w:ascii="Segoe UI" w:hAnsi="Segoe UI" w:cs="Segoe UI"/>
          <w:sz w:val="20"/>
          <w:lang w:val="x-none" w:eastAsia="x-none"/>
        </w:rPr>
        <w:t xml:space="preserve">: v obchodním rejstříku vedeném Městským soudem v </w:t>
      </w:r>
    </w:p>
    <w:p w14:paraId="170B97FA" w14:textId="77777777" w:rsidR="00AD2BC5" w:rsidRPr="00AD2BC5" w:rsidRDefault="00AD2BC5" w:rsidP="00AD2BC5">
      <w:pPr>
        <w:tabs>
          <w:tab w:val="left" w:pos="-142"/>
          <w:tab w:val="left" w:pos="0"/>
          <w:tab w:val="left" w:pos="1985"/>
          <w:tab w:val="left" w:pos="2552"/>
        </w:tabs>
        <w:autoSpaceDE w:val="0"/>
        <w:autoSpaceDN w:val="0"/>
        <w:ind w:left="2127" w:right="-285" w:hanging="2127"/>
        <w:rPr>
          <w:rFonts w:ascii="Segoe UI" w:hAnsi="Segoe UI" w:cs="Segoe UI"/>
          <w:sz w:val="20"/>
          <w:lang w:val="x-none" w:eastAsia="x-none"/>
        </w:rPr>
      </w:pPr>
      <w:r w:rsidRPr="00AD2BC5">
        <w:rPr>
          <w:rFonts w:ascii="Segoe UI" w:hAnsi="Segoe UI" w:cs="Segoe UI"/>
          <w:sz w:val="20"/>
          <w:lang w:val="en-US" w:eastAsia="x-none"/>
        </w:rPr>
        <w:tab/>
      </w:r>
      <w:r w:rsidRPr="00AD2BC5">
        <w:rPr>
          <w:rFonts w:ascii="Segoe UI" w:hAnsi="Segoe UI" w:cs="Segoe UI"/>
          <w:sz w:val="20"/>
          <w:lang w:val="en-US" w:eastAsia="x-none"/>
        </w:rPr>
        <w:tab/>
      </w:r>
      <w:r w:rsidRPr="00AD2BC5">
        <w:rPr>
          <w:rFonts w:ascii="Segoe UI" w:hAnsi="Segoe UI" w:cs="Segoe UI"/>
          <w:sz w:val="20"/>
          <w:lang w:val="en-US" w:eastAsia="x-none"/>
        </w:rPr>
        <w:tab/>
        <w:t xml:space="preserve">  </w:t>
      </w:r>
      <w:r w:rsidRPr="00AD2BC5">
        <w:rPr>
          <w:rFonts w:ascii="Segoe UI" w:hAnsi="Segoe UI" w:cs="Segoe UI"/>
          <w:sz w:val="20"/>
          <w:lang w:val="x-none" w:eastAsia="x-none"/>
        </w:rPr>
        <w:t>Praze, oddíl A, vložka 48384</w:t>
      </w:r>
    </w:p>
    <w:p w14:paraId="32D216FB" w14:textId="77777777" w:rsidR="00AD2BC5" w:rsidRPr="00AD2BC5" w:rsidRDefault="00AD2BC5" w:rsidP="00AD2BC5">
      <w:pPr>
        <w:tabs>
          <w:tab w:val="left" w:pos="-142"/>
          <w:tab w:val="left" w:pos="0"/>
          <w:tab w:val="left" w:pos="1985"/>
          <w:tab w:val="left" w:pos="2552"/>
        </w:tabs>
        <w:autoSpaceDE w:val="0"/>
        <w:autoSpaceDN w:val="0"/>
        <w:ind w:left="2127" w:right="-285" w:hanging="2127"/>
        <w:rPr>
          <w:rFonts w:ascii="Segoe UI" w:hAnsi="Segoe UI" w:cs="Segoe UI"/>
          <w:sz w:val="20"/>
          <w:lang w:eastAsia="x-none"/>
        </w:rPr>
      </w:pPr>
      <w:r w:rsidRPr="00AD2BC5">
        <w:rPr>
          <w:rFonts w:ascii="Segoe UI" w:hAnsi="Segoe UI" w:cs="Segoe UI"/>
          <w:sz w:val="20"/>
          <w:lang w:val="x-none" w:eastAsia="x-none"/>
        </w:rPr>
        <w:t>Bankovní spojení</w:t>
      </w:r>
      <w:r w:rsidRPr="00AD2BC5">
        <w:rPr>
          <w:rFonts w:ascii="Segoe UI" w:hAnsi="Segoe UI" w:cs="Segoe UI"/>
          <w:sz w:val="20"/>
          <w:lang w:val="en-US" w:eastAsia="x-none"/>
        </w:rPr>
        <w:tab/>
      </w:r>
      <w:r w:rsidRPr="00AD2BC5">
        <w:rPr>
          <w:rFonts w:ascii="Segoe UI" w:hAnsi="Segoe UI" w:cs="Segoe UI"/>
          <w:sz w:val="20"/>
          <w:lang w:val="en-US" w:eastAsia="x-none"/>
        </w:rPr>
        <w:tab/>
      </w:r>
      <w:r w:rsidRPr="00AD2BC5">
        <w:rPr>
          <w:rFonts w:ascii="Segoe UI" w:hAnsi="Segoe UI" w:cs="Segoe UI"/>
          <w:sz w:val="20"/>
          <w:lang w:val="en-US" w:eastAsia="x-none"/>
        </w:rPr>
        <w:tab/>
      </w:r>
      <w:r w:rsidRPr="00AD2BC5">
        <w:rPr>
          <w:rFonts w:ascii="Segoe UI" w:hAnsi="Segoe UI" w:cs="Segoe UI"/>
          <w:sz w:val="20"/>
          <w:lang w:val="x-none" w:eastAsia="x-none"/>
        </w:rPr>
        <w:t xml:space="preserve">: </w:t>
      </w:r>
      <w:r w:rsidRPr="00AD2BC5">
        <w:rPr>
          <w:rFonts w:ascii="Segoe UI" w:hAnsi="Segoe UI" w:cs="Segoe UI"/>
          <w:sz w:val="20"/>
          <w:lang w:eastAsia="x-none"/>
        </w:rPr>
        <w:t>Česká národní banka, číslo účtu 14606011/0710</w:t>
      </w:r>
    </w:p>
    <w:p w14:paraId="40C867C3" w14:textId="77777777" w:rsidR="00AD2BC5" w:rsidRPr="00AD2BC5" w:rsidRDefault="00AD2BC5" w:rsidP="00AD2BC5">
      <w:pPr>
        <w:tabs>
          <w:tab w:val="left" w:pos="-142"/>
          <w:tab w:val="left" w:pos="0"/>
          <w:tab w:val="left" w:pos="1985"/>
          <w:tab w:val="left" w:pos="2552"/>
        </w:tabs>
        <w:overflowPunct w:val="0"/>
        <w:autoSpaceDE w:val="0"/>
        <w:autoSpaceDN w:val="0"/>
        <w:adjustRightInd w:val="0"/>
        <w:ind w:left="2127" w:right="-285" w:hanging="2127"/>
        <w:textAlignment w:val="baseline"/>
        <w:rPr>
          <w:rFonts w:ascii="Segoe UI" w:hAnsi="Segoe UI" w:cs="Segoe UI"/>
          <w:sz w:val="20"/>
        </w:rPr>
      </w:pPr>
      <w:r w:rsidRPr="00AD2BC5">
        <w:rPr>
          <w:rFonts w:ascii="Segoe UI" w:hAnsi="Segoe UI" w:cs="Segoe UI"/>
          <w:sz w:val="20"/>
        </w:rPr>
        <w:t>zastoupena</w:t>
      </w:r>
      <w:r w:rsidRPr="00AD2BC5">
        <w:rPr>
          <w:rFonts w:ascii="Segoe UI" w:hAnsi="Segoe UI" w:cs="Segoe UI"/>
          <w:sz w:val="20"/>
        </w:rPr>
        <w:tab/>
      </w:r>
      <w:r w:rsidRPr="00AD2BC5">
        <w:rPr>
          <w:rFonts w:ascii="Segoe UI" w:hAnsi="Segoe UI" w:cs="Segoe UI"/>
          <w:sz w:val="20"/>
        </w:rPr>
        <w:tab/>
      </w:r>
      <w:r w:rsidRPr="00AD2BC5">
        <w:rPr>
          <w:rFonts w:ascii="Segoe UI" w:hAnsi="Segoe UI" w:cs="Segoe UI"/>
          <w:sz w:val="20"/>
        </w:rPr>
        <w:tab/>
        <w:t>: ………………………………</w:t>
      </w:r>
      <w:proofErr w:type="gramStart"/>
      <w:r w:rsidRPr="00AD2BC5">
        <w:rPr>
          <w:rFonts w:ascii="Segoe UI" w:hAnsi="Segoe UI" w:cs="Segoe UI"/>
          <w:sz w:val="20"/>
        </w:rPr>
        <w:t>…..</w:t>
      </w:r>
      <w:proofErr w:type="gramEnd"/>
    </w:p>
    <w:p w14:paraId="63416FBE" w14:textId="77777777" w:rsidR="00AD2BC5" w:rsidRPr="00AD2BC5" w:rsidRDefault="00AD2BC5" w:rsidP="00AD2BC5">
      <w:pPr>
        <w:tabs>
          <w:tab w:val="left" w:pos="-142"/>
          <w:tab w:val="left" w:pos="0"/>
          <w:tab w:val="left" w:pos="1985"/>
          <w:tab w:val="left" w:pos="2552"/>
        </w:tabs>
        <w:overflowPunct w:val="0"/>
        <w:autoSpaceDE w:val="0"/>
        <w:autoSpaceDN w:val="0"/>
        <w:adjustRightInd w:val="0"/>
        <w:ind w:left="2127" w:right="-285" w:hanging="2127"/>
        <w:textAlignment w:val="baseline"/>
        <w:rPr>
          <w:rFonts w:ascii="Segoe UI" w:hAnsi="Segoe UI" w:cs="Segoe UI"/>
          <w:sz w:val="20"/>
        </w:rPr>
      </w:pPr>
      <w:r w:rsidRPr="00AD2BC5">
        <w:rPr>
          <w:rFonts w:ascii="Segoe UI" w:hAnsi="Segoe UI" w:cs="Segoe UI"/>
          <w:sz w:val="20"/>
        </w:rPr>
        <w:tab/>
      </w:r>
      <w:r w:rsidRPr="00AD2BC5">
        <w:rPr>
          <w:rFonts w:ascii="Segoe UI" w:hAnsi="Segoe UI" w:cs="Segoe UI"/>
          <w:sz w:val="20"/>
        </w:rPr>
        <w:tab/>
        <w:t xml:space="preserve">         na základě pověření č. ………ze dne ………….</w:t>
      </w:r>
    </w:p>
    <w:p w14:paraId="6068A5F0" w14:textId="77777777" w:rsidR="00AD2BC5" w:rsidRPr="00AD2BC5" w:rsidRDefault="00AD2BC5" w:rsidP="00AD2BC5">
      <w:pPr>
        <w:shd w:val="clear" w:color="auto" w:fill="FFFFFF"/>
        <w:jc w:val="both"/>
        <w:rPr>
          <w:rFonts w:ascii="Segoe UI" w:hAnsi="Segoe UI" w:cs="Segoe UI"/>
          <w:sz w:val="20"/>
        </w:rPr>
      </w:pPr>
    </w:p>
    <w:p w14:paraId="29B2C0D4" w14:textId="4A7F8789" w:rsidR="00AD2BC5" w:rsidRPr="00AD2BC5" w:rsidRDefault="00AD2BC5" w:rsidP="00AD2BC5">
      <w:pPr>
        <w:jc w:val="both"/>
        <w:rPr>
          <w:rFonts w:ascii="Segoe UI" w:hAnsi="Segoe UI" w:cs="Segoe UI"/>
          <w:sz w:val="20"/>
        </w:rPr>
      </w:pPr>
      <w:r w:rsidRPr="00AD2BC5">
        <w:rPr>
          <w:rFonts w:ascii="Segoe UI" w:hAnsi="Segoe UI" w:cs="Segoe UI"/>
          <w:sz w:val="20"/>
        </w:rPr>
        <w:t xml:space="preserve">(dále jen </w:t>
      </w:r>
      <w:r w:rsidRPr="00AD2BC5">
        <w:rPr>
          <w:rFonts w:ascii="Segoe UI" w:hAnsi="Segoe UI" w:cs="Segoe UI"/>
          <w:b/>
          <w:i/>
          <w:sz w:val="20"/>
        </w:rPr>
        <w:t>„</w:t>
      </w:r>
      <w:r>
        <w:rPr>
          <w:rFonts w:ascii="Segoe UI" w:hAnsi="Segoe UI" w:cs="Segoe UI"/>
          <w:b/>
          <w:i/>
          <w:sz w:val="20"/>
        </w:rPr>
        <w:t>pronajímatel</w:t>
      </w:r>
      <w:r w:rsidRPr="00AD2BC5">
        <w:rPr>
          <w:rFonts w:ascii="Segoe UI" w:hAnsi="Segoe UI" w:cs="Segoe UI"/>
          <w:b/>
          <w:i/>
          <w:sz w:val="20"/>
        </w:rPr>
        <w:t>“</w:t>
      </w:r>
      <w:r w:rsidRPr="00AD2BC5">
        <w:rPr>
          <w:rFonts w:ascii="Segoe UI" w:hAnsi="Segoe UI" w:cs="Segoe UI"/>
          <w:bCs/>
          <w:iCs/>
          <w:sz w:val="20"/>
        </w:rPr>
        <w:t>)</w:t>
      </w:r>
    </w:p>
    <w:p w14:paraId="0E40711F" w14:textId="77777777" w:rsidR="00AD2BC5" w:rsidRPr="00AD2BC5" w:rsidRDefault="00AD2BC5" w:rsidP="00AD2BC5">
      <w:pPr>
        <w:spacing w:before="120" w:after="120"/>
        <w:jc w:val="both"/>
        <w:rPr>
          <w:rFonts w:ascii="Segoe UI" w:hAnsi="Segoe UI" w:cs="Segoe UI"/>
          <w:sz w:val="20"/>
        </w:rPr>
      </w:pPr>
      <w:r w:rsidRPr="00AD2BC5">
        <w:rPr>
          <w:rFonts w:ascii="Segoe UI" w:hAnsi="Segoe UI" w:cs="Segoe UI"/>
          <w:sz w:val="20"/>
        </w:rPr>
        <w:t>a</w:t>
      </w:r>
    </w:p>
    <w:p w14:paraId="19A81183" w14:textId="77777777" w:rsidR="00AD2BC5" w:rsidRPr="00AD2BC5" w:rsidRDefault="00AD2BC5" w:rsidP="00AD2BC5">
      <w:pPr>
        <w:tabs>
          <w:tab w:val="left" w:pos="1985"/>
        </w:tabs>
        <w:overflowPunct w:val="0"/>
        <w:autoSpaceDE w:val="0"/>
        <w:autoSpaceDN w:val="0"/>
        <w:adjustRightInd w:val="0"/>
        <w:ind w:left="2127" w:hanging="2127"/>
        <w:textAlignment w:val="baseline"/>
        <w:rPr>
          <w:rFonts w:ascii="Segoe UI" w:hAnsi="Segoe UI" w:cs="Segoe UI"/>
          <w:b/>
          <w:bCs/>
          <w:sz w:val="20"/>
        </w:rPr>
      </w:pPr>
      <w:proofErr w:type="spellStart"/>
      <w:r w:rsidRPr="00AD2BC5">
        <w:rPr>
          <w:rFonts w:ascii="Segoe UI" w:hAnsi="Segoe UI" w:cs="Segoe UI"/>
          <w:b/>
          <w:bCs/>
          <w:sz w:val="20"/>
        </w:rPr>
        <w:t>GasNet</w:t>
      </w:r>
      <w:proofErr w:type="spellEnd"/>
      <w:r w:rsidRPr="00AD2BC5">
        <w:rPr>
          <w:rFonts w:ascii="Segoe UI" w:hAnsi="Segoe UI" w:cs="Segoe UI"/>
          <w:b/>
          <w:bCs/>
          <w:sz w:val="20"/>
        </w:rPr>
        <w:t>, s.r.o.</w:t>
      </w:r>
    </w:p>
    <w:p w14:paraId="5FB48AFB" w14:textId="77777777" w:rsidR="00AD2BC5" w:rsidRPr="00AD2BC5" w:rsidRDefault="00AD2BC5" w:rsidP="00AD2BC5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Segoe UI" w:eastAsia="Calibri" w:hAnsi="Segoe UI" w:cs="Segoe UI"/>
          <w:iCs/>
          <w:sz w:val="20"/>
        </w:rPr>
      </w:pPr>
      <w:r w:rsidRPr="00AD2BC5">
        <w:rPr>
          <w:rFonts w:ascii="Segoe UI" w:eastAsia="Calibri" w:hAnsi="Segoe UI" w:cs="Segoe UI"/>
          <w:iCs/>
          <w:sz w:val="20"/>
        </w:rPr>
        <w:t>Se sídlem</w:t>
      </w:r>
      <w:r w:rsidRPr="00AD2BC5">
        <w:rPr>
          <w:rFonts w:ascii="Segoe UI" w:eastAsia="Calibri" w:hAnsi="Segoe UI" w:cs="Segoe UI"/>
          <w:iCs/>
          <w:sz w:val="20"/>
        </w:rPr>
        <w:tab/>
        <w:t xml:space="preserve">: </w:t>
      </w:r>
      <w:r w:rsidRPr="00AD2BC5">
        <w:rPr>
          <w:rFonts w:ascii="Segoe UI" w:hAnsi="Segoe UI" w:cs="Segoe UI"/>
          <w:sz w:val="20"/>
        </w:rPr>
        <w:t xml:space="preserve">Klíšská 940/96, </w:t>
      </w:r>
      <w:proofErr w:type="spellStart"/>
      <w:r w:rsidRPr="00AD2BC5">
        <w:rPr>
          <w:rFonts w:ascii="Segoe UI" w:hAnsi="Segoe UI" w:cs="Segoe UI"/>
          <w:sz w:val="20"/>
        </w:rPr>
        <w:t>Klíše</w:t>
      </w:r>
      <w:proofErr w:type="spellEnd"/>
      <w:r w:rsidRPr="00AD2BC5">
        <w:rPr>
          <w:rFonts w:ascii="Segoe UI" w:hAnsi="Segoe UI" w:cs="Segoe UI"/>
          <w:sz w:val="20"/>
        </w:rPr>
        <w:t>, 400 01 Ústí nad Labem</w:t>
      </w:r>
    </w:p>
    <w:p w14:paraId="2C44A876" w14:textId="77777777" w:rsidR="00AD2BC5" w:rsidRPr="00AD2BC5" w:rsidRDefault="00AD2BC5" w:rsidP="00AD2BC5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Segoe UI" w:eastAsia="Calibri" w:hAnsi="Segoe UI" w:cs="Segoe UI"/>
          <w:iCs/>
          <w:sz w:val="20"/>
        </w:rPr>
      </w:pPr>
      <w:r w:rsidRPr="00AD2BC5">
        <w:rPr>
          <w:rFonts w:ascii="Segoe UI" w:eastAsia="Calibri" w:hAnsi="Segoe UI" w:cs="Segoe UI"/>
          <w:iCs/>
          <w:sz w:val="20"/>
        </w:rPr>
        <w:t>IČO</w:t>
      </w:r>
      <w:r w:rsidRPr="00AD2BC5">
        <w:rPr>
          <w:rFonts w:ascii="Segoe UI" w:eastAsia="Calibri" w:hAnsi="Segoe UI" w:cs="Segoe UI"/>
          <w:iCs/>
          <w:sz w:val="20"/>
        </w:rPr>
        <w:tab/>
        <w:t xml:space="preserve">: </w:t>
      </w:r>
      <w:r w:rsidRPr="00AD2BC5">
        <w:rPr>
          <w:rFonts w:ascii="Segoe UI" w:hAnsi="Segoe UI" w:cs="Segoe UI"/>
          <w:sz w:val="20"/>
        </w:rPr>
        <w:t>27295567</w:t>
      </w:r>
    </w:p>
    <w:p w14:paraId="60FF7235" w14:textId="77777777" w:rsidR="00AD2BC5" w:rsidRPr="00AD2BC5" w:rsidRDefault="00AD2BC5" w:rsidP="00AD2BC5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Segoe UI" w:eastAsia="Calibri" w:hAnsi="Segoe UI" w:cs="Segoe UI"/>
          <w:iCs/>
          <w:sz w:val="20"/>
        </w:rPr>
      </w:pPr>
      <w:r w:rsidRPr="00AD2BC5">
        <w:rPr>
          <w:rFonts w:ascii="Segoe UI" w:eastAsia="Calibri" w:hAnsi="Segoe UI" w:cs="Segoe UI"/>
          <w:iCs/>
          <w:sz w:val="20"/>
        </w:rPr>
        <w:t>DIČ</w:t>
      </w:r>
      <w:r w:rsidRPr="00AD2BC5">
        <w:rPr>
          <w:rFonts w:ascii="Segoe UI" w:eastAsia="Calibri" w:hAnsi="Segoe UI" w:cs="Segoe UI"/>
          <w:iCs/>
          <w:sz w:val="20"/>
        </w:rPr>
        <w:tab/>
        <w:t>: CZ27295567</w:t>
      </w:r>
    </w:p>
    <w:p w14:paraId="42CD5610" w14:textId="77777777" w:rsidR="00AD2BC5" w:rsidRPr="00AD2BC5" w:rsidRDefault="00AD2BC5" w:rsidP="00AD2BC5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Segoe UI" w:eastAsia="Calibri" w:hAnsi="Segoe UI" w:cs="Segoe UI"/>
          <w:iCs/>
          <w:sz w:val="20"/>
        </w:rPr>
      </w:pPr>
      <w:r w:rsidRPr="00AD2BC5">
        <w:rPr>
          <w:rFonts w:ascii="Segoe UI" w:eastAsia="Calibri" w:hAnsi="Segoe UI" w:cs="Segoe UI"/>
          <w:iCs/>
          <w:sz w:val="20"/>
        </w:rPr>
        <w:t>Spisová značka</w:t>
      </w:r>
      <w:r w:rsidRPr="00AD2BC5">
        <w:rPr>
          <w:rFonts w:ascii="Segoe UI" w:eastAsia="Calibri" w:hAnsi="Segoe UI" w:cs="Segoe UI"/>
          <w:iCs/>
          <w:sz w:val="20"/>
        </w:rPr>
        <w:tab/>
        <w:t xml:space="preserve">: C 23083 vedená u Krajského soudu v Ústí nad Labem  </w:t>
      </w:r>
    </w:p>
    <w:p w14:paraId="5A6B727C" w14:textId="77777777" w:rsidR="00AD2BC5" w:rsidRPr="00AD2BC5" w:rsidRDefault="00AD2BC5" w:rsidP="00AD2BC5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Segoe UI" w:eastAsia="Calibri" w:hAnsi="Segoe UI" w:cs="Segoe UI"/>
          <w:b/>
          <w:bCs/>
          <w:iCs/>
          <w:sz w:val="20"/>
        </w:rPr>
      </w:pPr>
      <w:r w:rsidRPr="00AD2BC5">
        <w:rPr>
          <w:rFonts w:ascii="Segoe UI" w:eastAsia="Calibri" w:hAnsi="Segoe UI" w:cs="Segoe UI"/>
          <w:b/>
          <w:bCs/>
          <w:iCs/>
          <w:sz w:val="20"/>
        </w:rPr>
        <w:t>zastoupena na základě plné moci společností</w:t>
      </w:r>
    </w:p>
    <w:p w14:paraId="6713F49B" w14:textId="77777777" w:rsidR="00AD2BC5" w:rsidRPr="00AD2BC5" w:rsidRDefault="00AD2BC5" w:rsidP="00AD2BC5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Segoe UI" w:eastAsia="Calibri" w:hAnsi="Segoe UI" w:cs="Segoe UI"/>
          <w:iCs/>
          <w:sz w:val="20"/>
        </w:rPr>
      </w:pPr>
    </w:p>
    <w:p w14:paraId="039BDE4A" w14:textId="77777777" w:rsidR="00AD2BC5" w:rsidRPr="00AD2BC5" w:rsidRDefault="00AD2BC5" w:rsidP="00AD2BC5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Segoe UI" w:eastAsia="Calibri" w:hAnsi="Segoe UI" w:cs="Segoe UI"/>
          <w:b/>
          <w:bCs/>
          <w:sz w:val="20"/>
        </w:rPr>
      </w:pPr>
      <w:proofErr w:type="spellStart"/>
      <w:r w:rsidRPr="00AD2BC5">
        <w:rPr>
          <w:rFonts w:ascii="Segoe UI" w:eastAsia="Calibri" w:hAnsi="Segoe UI" w:cs="Segoe UI"/>
          <w:b/>
          <w:bCs/>
          <w:sz w:val="20"/>
        </w:rPr>
        <w:t>GasNet</w:t>
      </w:r>
      <w:proofErr w:type="spellEnd"/>
      <w:r w:rsidRPr="00AD2BC5">
        <w:rPr>
          <w:rFonts w:ascii="Segoe UI" w:eastAsia="Calibri" w:hAnsi="Segoe UI" w:cs="Segoe UI"/>
          <w:b/>
          <w:bCs/>
          <w:sz w:val="20"/>
        </w:rPr>
        <w:t xml:space="preserve"> Služby, s.r.o.</w:t>
      </w:r>
    </w:p>
    <w:p w14:paraId="0DAB79A7" w14:textId="77777777" w:rsidR="00AD2BC5" w:rsidRPr="00AD2BC5" w:rsidRDefault="00AD2BC5" w:rsidP="00AD2BC5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Segoe UI" w:hAnsi="Segoe UI" w:cs="Segoe UI"/>
          <w:sz w:val="20"/>
        </w:rPr>
      </w:pPr>
      <w:r w:rsidRPr="00AD2BC5">
        <w:rPr>
          <w:rFonts w:ascii="Segoe UI" w:eastAsia="Calibri" w:hAnsi="Segoe UI" w:cs="Segoe UI"/>
          <w:iCs/>
          <w:sz w:val="20"/>
        </w:rPr>
        <w:t>Se sídlem</w:t>
      </w:r>
      <w:r w:rsidRPr="00AD2BC5">
        <w:rPr>
          <w:rFonts w:ascii="Segoe UI" w:eastAsia="Calibri" w:hAnsi="Segoe UI" w:cs="Segoe UI"/>
          <w:iCs/>
          <w:sz w:val="20"/>
        </w:rPr>
        <w:tab/>
        <w:t xml:space="preserve">: </w:t>
      </w:r>
      <w:r w:rsidRPr="00AD2BC5">
        <w:rPr>
          <w:rFonts w:ascii="Segoe UI" w:hAnsi="Segoe UI" w:cs="Segoe UI"/>
          <w:sz w:val="20"/>
        </w:rPr>
        <w:t>Plynárenská 499/1, Zábrdovice, 602 00 Brno</w:t>
      </w:r>
    </w:p>
    <w:p w14:paraId="0666BB10" w14:textId="77777777" w:rsidR="00AD2BC5" w:rsidRPr="00AD2BC5" w:rsidRDefault="00AD2BC5" w:rsidP="00AD2BC5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Segoe UI" w:eastAsia="Calibri" w:hAnsi="Segoe UI" w:cs="Segoe UI"/>
          <w:iCs/>
          <w:sz w:val="20"/>
        </w:rPr>
      </w:pPr>
      <w:r w:rsidRPr="00AD2BC5">
        <w:rPr>
          <w:rFonts w:ascii="Segoe UI" w:eastAsia="Calibri" w:hAnsi="Segoe UI" w:cs="Segoe UI"/>
          <w:iCs/>
          <w:sz w:val="20"/>
        </w:rPr>
        <w:t>IČO</w:t>
      </w:r>
      <w:r w:rsidRPr="00AD2BC5">
        <w:rPr>
          <w:rFonts w:ascii="Segoe UI" w:eastAsia="Calibri" w:hAnsi="Segoe UI" w:cs="Segoe UI"/>
          <w:iCs/>
          <w:sz w:val="20"/>
        </w:rPr>
        <w:tab/>
        <w:t>: 27935311</w:t>
      </w:r>
    </w:p>
    <w:p w14:paraId="2E22FB8D" w14:textId="77777777" w:rsidR="00AD2BC5" w:rsidRPr="00AD2BC5" w:rsidRDefault="00AD2BC5" w:rsidP="00AD2BC5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Segoe UI" w:eastAsia="Calibri" w:hAnsi="Segoe UI" w:cs="Segoe UI"/>
          <w:iCs/>
          <w:sz w:val="20"/>
        </w:rPr>
      </w:pPr>
      <w:r w:rsidRPr="00AD2BC5">
        <w:rPr>
          <w:rFonts w:ascii="Segoe UI" w:eastAsia="Calibri" w:hAnsi="Segoe UI" w:cs="Segoe UI"/>
          <w:iCs/>
          <w:sz w:val="20"/>
        </w:rPr>
        <w:t>DIČ</w:t>
      </w:r>
      <w:r w:rsidRPr="00AD2BC5">
        <w:rPr>
          <w:rFonts w:ascii="Segoe UI" w:eastAsia="Calibri" w:hAnsi="Segoe UI" w:cs="Segoe UI"/>
          <w:iCs/>
          <w:sz w:val="20"/>
        </w:rPr>
        <w:tab/>
        <w:t>: CZ27935311</w:t>
      </w:r>
    </w:p>
    <w:p w14:paraId="0F19268B" w14:textId="77777777" w:rsidR="00AD2BC5" w:rsidRPr="00AD2BC5" w:rsidRDefault="00AD2BC5" w:rsidP="00AD2BC5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Segoe UI" w:eastAsia="Calibri" w:hAnsi="Segoe UI" w:cs="Segoe UI"/>
          <w:iCs/>
          <w:sz w:val="20"/>
        </w:rPr>
      </w:pPr>
      <w:r w:rsidRPr="00AD2BC5">
        <w:rPr>
          <w:rFonts w:ascii="Segoe UI" w:eastAsia="Calibri" w:hAnsi="Segoe UI" w:cs="Segoe UI"/>
          <w:iCs/>
          <w:sz w:val="20"/>
        </w:rPr>
        <w:t>Spisová značka</w:t>
      </w:r>
      <w:r w:rsidRPr="00AD2BC5">
        <w:rPr>
          <w:rFonts w:ascii="Segoe UI" w:eastAsia="Calibri" w:hAnsi="Segoe UI" w:cs="Segoe UI"/>
          <w:iCs/>
          <w:sz w:val="20"/>
        </w:rPr>
        <w:tab/>
        <w:t xml:space="preserve">: </w:t>
      </w:r>
      <w:r w:rsidRPr="00AD2BC5">
        <w:rPr>
          <w:rFonts w:ascii="Segoe UI" w:hAnsi="Segoe UI" w:cs="Segoe UI"/>
          <w:color w:val="333333"/>
          <w:sz w:val="20"/>
          <w:shd w:val="clear" w:color="auto" w:fill="F5F5F5"/>
        </w:rPr>
        <w:t>C 57165 vedená u Krajského soudu v Brně</w:t>
      </w:r>
    </w:p>
    <w:p w14:paraId="52E85F90" w14:textId="77777777" w:rsidR="00AD2BC5" w:rsidRPr="00AD2BC5" w:rsidRDefault="00AD2BC5" w:rsidP="00AD2BC5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ind w:left="2550" w:hanging="2550"/>
        <w:textAlignment w:val="baseline"/>
        <w:rPr>
          <w:rFonts w:ascii="Segoe UI" w:eastAsia="Calibri" w:hAnsi="Segoe UI" w:cs="Segoe UI"/>
          <w:iCs/>
          <w:sz w:val="20"/>
        </w:rPr>
      </w:pPr>
    </w:p>
    <w:p w14:paraId="37A6F293" w14:textId="77777777" w:rsidR="00AD2BC5" w:rsidRPr="00AD2BC5" w:rsidRDefault="00AD2BC5" w:rsidP="00AD2BC5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ind w:left="2550" w:hanging="2550"/>
        <w:textAlignment w:val="baseline"/>
        <w:rPr>
          <w:rFonts w:ascii="Segoe UI" w:eastAsia="Calibri" w:hAnsi="Segoe UI" w:cs="Segoe UI"/>
          <w:iCs/>
          <w:sz w:val="20"/>
        </w:rPr>
      </w:pPr>
      <w:r w:rsidRPr="00AD2BC5">
        <w:rPr>
          <w:rFonts w:ascii="Segoe UI" w:eastAsia="Calibri" w:hAnsi="Segoe UI" w:cs="Segoe UI"/>
          <w:iCs/>
          <w:sz w:val="20"/>
        </w:rPr>
        <w:t>zastoupena na základě plné moci:</w:t>
      </w:r>
      <w:r w:rsidRPr="00AD2BC5">
        <w:rPr>
          <w:rFonts w:ascii="Segoe UI" w:eastAsia="Calibri" w:hAnsi="Segoe UI" w:cs="Segoe UI"/>
          <w:iCs/>
          <w:sz w:val="20"/>
        </w:rPr>
        <w:tab/>
      </w:r>
    </w:p>
    <w:p w14:paraId="1AB4D463" w14:textId="77777777" w:rsidR="00AD2BC5" w:rsidRPr="00AD2BC5" w:rsidRDefault="00AD2BC5" w:rsidP="00AD2BC5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ind w:left="2550" w:hanging="2550"/>
        <w:textAlignment w:val="baseline"/>
        <w:rPr>
          <w:rFonts w:ascii="Segoe UI" w:eastAsia="Calibri" w:hAnsi="Segoe UI" w:cs="Segoe UI"/>
          <w:iCs/>
          <w:sz w:val="20"/>
        </w:rPr>
      </w:pPr>
      <w:r w:rsidRPr="00AD2BC5">
        <w:rPr>
          <w:rFonts w:ascii="Segoe UI" w:eastAsia="Calibri" w:hAnsi="Segoe UI" w:cs="Segoe UI"/>
          <w:iCs/>
          <w:sz w:val="20"/>
        </w:rPr>
        <w:t>…………………………….………..</w:t>
      </w:r>
    </w:p>
    <w:p w14:paraId="26448B6B" w14:textId="77777777" w:rsidR="00AD2BC5" w:rsidRPr="00AD2BC5" w:rsidRDefault="00AD2BC5" w:rsidP="00AD2BC5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ind w:left="2550" w:hanging="2550"/>
        <w:textAlignment w:val="baseline"/>
        <w:rPr>
          <w:rFonts w:ascii="Segoe UI" w:eastAsia="Calibri" w:hAnsi="Segoe UI" w:cs="Segoe UI"/>
          <w:iCs/>
          <w:sz w:val="20"/>
        </w:rPr>
      </w:pPr>
      <w:r w:rsidRPr="00AD2BC5">
        <w:rPr>
          <w:rFonts w:ascii="Segoe UI" w:eastAsia="Calibri" w:hAnsi="Segoe UI" w:cs="Segoe UI"/>
          <w:iCs/>
          <w:sz w:val="20"/>
        </w:rPr>
        <w:t>………………………………………</w:t>
      </w:r>
    </w:p>
    <w:p w14:paraId="2EA55D37" w14:textId="77777777" w:rsidR="00AD2BC5" w:rsidRPr="00AD2BC5" w:rsidRDefault="00AD2BC5" w:rsidP="00AD2BC5">
      <w:pPr>
        <w:jc w:val="both"/>
        <w:rPr>
          <w:rFonts w:ascii="Segoe UI" w:hAnsi="Segoe UI" w:cs="Segoe UI"/>
          <w:sz w:val="20"/>
        </w:rPr>
      </w:pPr>
    </w:p>
    <w:p w14:paraId="18F5DC8D" w14:textId="7BE164A4" w:rsidR="00AD2BC5" w:rsidRPr="00AD2BC5" w:rsidRDefault="00AD2BC5" w:rsidP="00AD2BC5">
      <w:pPr>
        <w:jc w:val="both"/>
        <w:rPr>
          <w:rFonts w:ascii="Segoe UI" w:hAnsi="Segoe UI" w:cs="Segoe UI"/>
          <w:sz w:val="20"/>
        </w:rPr>
      </w:pPr>
      <w:r w:rsidRPr="00AD2BC5">
        <w:rPr>
          <w:rFonts w:ascii="Segoe UI" w:hAnsi="Segoe UI" w:cs="Segoe UI"/>
          <w:sz w:val="20"/>
        </w:rPr>
        <w:t>(</w:t>
      </w:r>
      <w:proofErr w:type="spellStart"/>
      <w:r w:rsidRPr="00AD2BC5">
        <w:rPr>
          <w:rFonts w:ascii="Segoe UI" w:hAnsi="Segoe UI" w:cs="Segoe UI"/>
          <w:sz w:val="20"/>
        </w:rPr>
        <w:t>GasNet</w:t>
      </w:r>
      <w:proofErr w:type="spellEnd"/>
      <w:r w:rsidRPr="00AD2BC5">
        <w:rPr>
          <w:rFonts w:ascii="Segoe UI" w:hAnsi="Segoe UI" w:cs="Segoe UI"/>
          <w:sz w:val="20"/>
        </w:rPr>
        <w:t xml:space="preserve">, s.r.o. dále jen </w:t>
      </w:r>
      <w:r w:rsidRPr="00AD2BC5">
        <w:rPr>
          <w:rFonts w:ascii="Segoe UI" w:hAnsi="Segoe UI" w:cs="Segoe UI"/>
          <w:b/>
          <w:i/>
          <w:sz w:val="20"/>
        </w:rPr>
        <w:t>„</w:t>
      </w:r>
      <w:r>
        <w:rPr>
          <w:rFonts w:ascii="Segoe UI" w:hAnsi="Segoe UI" w:cs="Segoe UI"/>
          <w:b/>
          <w:i/>
          <w:sz w:val="20"/>
        </w:rPr>
        <w:t>nájemce</w:t>
      </w:r>
      <w:r w:rsidRPr="00AD2BC5">
        <w:rPr>
          <w:rFonts w:ascii="Segoe UI" w:hAnsi="Segoe UI" w:cs="Segoe UI"/>
          <w:b/>
          <w:i/>
          <w:sz w:val="20"/>
        </w:rPr>
        <w:t>“</w:t>
      </w:r>
      <w:r w:rsidRPr="00AD2BC5">
        <w:rPr>
          <w:rFonts w:ascii="Segoe UI" w:hAnsi="Segoe UI" w:cs="Segoe UI"/>
          <w:bCs/>
          <w:iCs/>
          <w:sz w:val="20"/>
        </w:rPr>
        <w:t>)</w:t>
      </w:r>
    </w:p>
    <w:p w14:paraId="137B3B4C" w14:textId="77777777" w:rsidR="00937022" w:rsidRPr="001C2563" w:rsidRDefault="00937022" w:rsidP="00937022">
      <w:pPr>
        <w:rPr>
          <w:rFonts w:ascii="Segoe UI" w:hAnsi="Segoe UI" w:cs="Segoe UI"/>
          <w:sz w:val="20"/>
        </w:rPr>
      </w:pPr>
    </w:p>
    <w:p w14:paraId="799E7DB1" w14:textId="5C35CBE6" w:rsidR="00937022" w:rsidRPr="00CA6A81" w:rsidRDefault="00937022" w:rsidP="00937022">
      <w:pPr>
        <w:jc w:val="center"/>
        <w:rPr>
          <w:rFonts w:ascii="Segoe UI" w:hAnsi="Segoe UI" w:cs="Segoe UI"/>
          <w:b/>
          <w:sz w:val="20"/>
        </w:rPr>
      </w:pPr>
      <w:r w:rsidRPr="00CA6A81">
        <w:rPr>
          <w:rFonts w:ascii="Segoe UI" w:hAnsi="Segoe UI" w:cs="Segoe UI"/>
          <w:b/>
          <w:sz w:val="20"/>
        </w:rPr>
        <w:t>I.</w:t>
      </w:r>
    </w:p>
    <w:p w14:paraId="36EC2361" w14:textId="37C37C02" w:rsidR="00E12E45" w:rsidRPr="00CA6A81" w:rsidRDefault="00E12E45" w:rsidP="00E12E45">
      <w:pPr>
        <w:pStyle w:val="Odstavecseseznamem"/>
        <w:numPr>
          <w:ilvl w:val="0"/>
          <w:numId w:val="32"/>
        </w:numPr>
        <w:tabs>
          <w:tab w:val="left" w:pos="567"/>
        </w:tabs>
        <w:autoSpaceDE w:val="0"/>
        <w:autoSpaceDN w:val="0"/>
        <w:spacing w:after="120"/>
        <w:ind w:left="284" w:hanging="284"/>
        <w:jc w:val="both"/>
        <w:rPr>
          <w:rFonts w:ascii="Segoe UI" w:hAnsi="Segoe UI" w:cs="Segoe UI"/>
          <w:sz w:val="20"/>
          <w:lang w:eastAsia="x-none"/>
        </w:rPr>
      </w:pPr>
      <w:r w:rsidRPr="00CA6A81">
        <w:rPr>
          <w:rFonts w:ascii="Segoe UI" w:hAnsi="Segoe UI" w:cs="Segoe UI"/>
          <w:sz w:val="20"/>
          <w:lang w:eastAsia="x-none"/>
        </w:rPr>
        <w:t>Pronajímatel</w:t>
      </w:r>
      <w:r w:rsidRPr="00CA6A81">
        <w:rPr>
          <w:rFonts w:ascii="Segoe UI" w:hAnsi="Segoe UI" w:cs="Segoe UI"/>
          <w:sz w:val="20"/>
          <w:lang w:val="x-none" w:eastAsia="x-none"/>
        </w:rPr>
        <w:t xml:space="preserve"> má právo hospodařit s majetkem </w:t>
      </w:r>
      <w:r w:rsidRPr="00CA6A81">
        <w:rPr>
          <w:rFonts w:ascii="Segoe UI" w:hAnsi="Segoe UI" w:cs="Segoe UI"/>
          <w:sz w:val="20"/>
          <w:lang w:eastAsia="x-none"/>
        </w:rPr>
        <w:t>České republiky</w:t>
      </w:r>
      <w:r w:rsidRPr="00CA6A81">
        <w:rPr>
          <w:rFonts w:ascii="Segoe UI" w:hAnsi="Segoe UI" w:cs="Segoe UI"/>
          <w:sz w:val="20"/>
          <w:lang w:val="x-none" w:eastAsia="x-none"/>
        </w:rPr>
        <w:t xml:space="preserve"> – pozem</w:t>
      </w:r>
      <w:r w:rsidRPr="00CA6A81">
        <w:rPr>
          <w:rFonts w:ascii="Segoe UI" w:hAnsi="Segoe UI" w:cs="Segoe UI"/>
          <w:sz w:val="20"/>
          <w:lang w:eastAsia="x-none"/>
        </w:rPr>
        <w:t xml:space="preserve">ek </w:t>
      </w:r>
      <w:proofErr w:type="spellStart"/>
      <w:r w:rsidRPr="00CA6A81">
        <w:rPr>
          <w:rFonts w:ascii="Segoe UI" w:hAnsi="Segoe UI" w:cs="Segoe UI"/>
          <w:sz w:val="20"/>
          <w:lang w:val="x-none" w:eastAsia="x-none"/>
        </w:rPr>
        <w:t>p</w:t>
      </w:r>
      <w:r w:rsidRPr="00CA6A81">
        <w:rPr>
          <w:rFonts w:ascii="Segoe UI" w:hAnsi="Segoe UI" w:cs="Segoe UI"/>
          <w:sz w:val="20"/>
          <w:lang w:eastAsia="x-none"/>
        </w:rPr>
        <w:t>arc</w:t>
      </w:r>
      <w:proofErr w:type="spellEnd"/>
      <w:r w:rsidRPr="00CA6A81">
        <w:rPr>
          <w:rFonts w:ascii="Segoe UI" w:hAnsi="Segoe UI" w:cs="Segoe UI"/>
          <w:sz w:val="20"/>
          <w:lang w:val="x-none" w:eastAsia="x-none"/>
        </w:rPr>
        <w:t>.</w:t>
      </w:r>
      <w:r w:rsidRPr="00CA6A81">
        <w:rPr>
          <w:rFonts w:ascii="Segoe UI" w:hAnsi="Segoe UI" w:cs="Segoe UI"/>
          <w:sz w:val="20"/>
          <w:lang w:eastAsia="x-none"/>
        </w:rPr>
        <w:t xml:space="preserve"> </w:t>
      </w:r>
      <w:proofErr w:type="gramStart"/>
      <w:r w:rsidRPr="00CA6A81">
        <w:rPr>
          <w:rFonts w:ascii="Segoe UI" w:hAnsi="Segoe UI" w:cs="Segoe UI"/>
          <w:sz w:val="20"/>
          <w:lang w:val="x-none" w:eastAsia="x-none"/>
        </w:rPr>
        <w:t>č.</w:t>
      </w:r>
      <w:proofErr w:type="gramEnd"/>
      <w:r w:rsidRPr="00CA6A81">
        <w:rPr>
          <w:rFonts w:ascii="Segoe UI" w:hAnsi="Segoe UI" w:cs="Segoe UI"/>
          <w:sz w:val="20"/>
          <w:lang w:val="x-none" w:eastAsia="x-none"/>
        </w:rPr>
        <w:t xml:space="preserve"> </w:t>
      </w:r>
      <w:r w:rsidRPr="00CA6A81">
        <w:rPr>
          <w:rFonts w:ascii="Segoe UI" w:hAnsi="Segoe UI" w:cs="Segoe UI"/>
          <w:sz w:val="20"/>
          <w:lang w:eastAsia="x-none"/>
        </w:rPr>
        <w:t>……………….- druh pozemku ………………</w:t>
      </w:r>
      <w:r w:rsidRPr="00CA6A81">
        <w:rPr>
          <w:rFonts w:ascii="Segoe UI" w:hAnsi="Segoe UI" w:cs="Segoe UI"/>
          <w:sz w:val="20"/>
          <w:lang w:val="x-none" w:eastAsia="x-none"/>
        </w:rPr>
        <w:t>v katastrálním území</w:t>
      </w:r>
      <w:r w:rsidRPr="00CA6A81">
        <w:rPr>
          <w:rFonts w:ascii="Segoe UI" w:hAnsi="Segoe UI" w:cs="Segoe UI"/>
          <w:sz w:val="20"/>
          <w:lang w:eastAsia="x-none"/>
        </w:rPr>
        <w:t>………….</w:t>
      </w:r>
      <w:r w:rsidRPr="00CA6A81">
        <w:rPr>
          <w:rFonts w:ascii="Segoe UI" w:hAnsi="Segoe UI" w:cs="Segoe UI"/>
          <w:sz w:val="20"/>
          <w:lang w:val="x-none" w:eastAsia="x-none"/>
        </w:rPr>
        <w:t>, zapsan</w:t>
      </w:r>
      <w:r w:rsidRPr="00CA6A81">
        <w:rPr>
          <w:rFonts w:ascii="Segoe UI" w:hAnsi="Segoe UI" w:cs="Segoe UI"/>
          <w:sz w:val="20"/>
          <w:lang w:eastAsia="x-none"/>
        </w:rPr>
        <w:t>ý</w:t>
      </w:r>
      <w:r w:rsidRPr="00CA6A81">
        <w:rPr>
          <w:rFonts w:ascii="Segoe UI" w:hAnsi="Segoe UI" w:cs="Segoe UI"/>
          <w:sz w:val="20"/>
          <w:lang w:val="x-none" w:eastAsia="x-none"/>
        </w:rPr>
        <w:t xml:space="preserve"> v katastru nemovitostí na LV č. </w:t>
      </w:r>
      <w:r w:rsidRPr="00CA6A81">
        <w:rPr>
          <w:rFonts w:ascii="Segoe UI" w:hAnsi="Segoe UI" w:cs="Segoe UI"/>
          <w:sz w:val="20"/>
          <w:lang w:eastAsia="x-none"/>
        </w:rPr>
        <w:t>…………..</w:t>
      </w:r>
      <w:r w:rsidRPr="00CA6A81">
        <w:rPr>
          <w:rFonts w:ascii="Segoe UI" w:hAnsi="Segoe UI" w:cs="Segoe UI"/>
          <w:sz w:val="20"/>
          <w:lang w:val="x-none" w:eastAsia="x-none"/>
        </w:rPr>
        <w:t xml:space="preserve">u Katastrálního úřadu pro </w:t>
      </w:r>
      <w:r w:rsidRPr="00CA6A81">
        <w:rPr>
          <w:rFonts w:ascii="Segoe UI" w:hAnsi="Segoe UI" w:cs="Segoe UI"/>
          <w:sz w:val="20"/>
          <w:lang w:eastAsia="x-none"/>
        </w:rPr>
        <w:t>…………….kraj</w:t>
      </w:r>
      <w:r w:rsidRPr="00CA6A81">
        <w:rPr>
          <w:rFonts w:ascii="Segoe UI" w:hAnsi="Segoe UI" w:cs="Segoe UI"/>
          <w:sz w:val="20"/>
          <w:lang w:val="x-none" w:eastAsia="x-none"/>
        </w:rPr>
        <w:t xml:space="preserve">, Katastrální pracoviště </w:t>
      </w:r>
      <w:r w:rsidRPr="00CA6A81">
        <w:rPr>
          <w:rFonts w:ascii="Segoe UI" w:hAnsi="Segoe UI" w:cs="Segoe UI"/>
          <w:sz w:val="20"/>
          <w:lang w:eastAsia="x-none"/>
        </w:rPr>
        <w:t>…………… (dále</w:t>
      </w:r>
      <w:r w:rsidRPr="00CA6A81">
        <w:rPr>
          <w:rFonts w:ascii="Segoe UI" w:hAnsi="Segoe UI" w:cs="Segoe UI"/>
          <w:sz w:val="20"/>
          <w:lang w:val="x-none" w:eastAsia="x-none"/>
        </w:rPr>
        <w:t xml:space="preserve"> jen</w:t>
      </w:r>
      <w:r w:rsidRPr="00CA6A81">
        <w:rPr>
          <w:rFonts w:ascii="Segoe UI" w:hAnsi="Segoe UI" w:cs="Segoe UI"/>
          <w:sz w:val="20"/>
          <w:lang w:eastAsia="x-none"/>
        </w:rPr>
        <w:t xml:space="preserve"> </w:t>
      </w:r>
      <w:r w:rsidRPr="00CA6A81">
        <w:rPr>
          <w:rFonts w:ascii="Segoe UI" w:hAnsi="Segoe UI" w:cs="Segoe UI"/>
          <w:b/>
          <w:bCs/>
          <w:i/>
          <w:iCs/>
          <w:sz w:val="20"/>
          <w:lang w:eastAsia="x-none"/>
        </w:rPr>
        <w:t>,,</w:t>
      </w:r>
      <w:r w:rsidR="00E365BC" w:rsidRPr="00CA6A81">
        <w:rPr>
          <w:rFonts w:ascii="Segoe UI" w:hAnsi="Segoe UI" w:cs="Segoe UI"/>
          <w:b/>
          <w:bCs/>
          <w:i/>
          <w:iCs/>
          <w:sz w:val="20"/>
          <w:lang w:eastAsia="x-none"/>
        </w:rPr>
        <w:t>předmětný</w:t>
      </w:r>
      <w:r w:rsidR="00E365BC" w:rsidRPr="00CA6A81">
        <w:rPr>
          <w:rFonts w:ascii="Segoe UI" w:hAnsi="Segoe UI" w:cs="Segoe UI"/>
          <w:b/>
          <w:bCs/>
          <w:i/>
          <w:iCs/>
          <w:sz w:val="20"/>
          <w:lang w:val="x-none" w:eastAsia="x-none"/>
        </w:rPr>
        <w:t xml:space="preserve"> </w:t>
      </w:r>
      <w:r w:rsidRPr="00CA6A81">
        <w:rPr>
          <w:rFonts w:ascii="Segoe UI" w:hAnsi="Segoe UI" w:cs="Segoe UI"/>
          <w:b/>
          <w:bCs/>
          <w:i/>
          <w:iCs/>
          <w:sz w:val="20"/>
          <w:lang w:val="x-none" w:eastAsia="x-none"/>
        </w:rPr>
        <w:t>pozem</w:t>
      </w:r>
      <w:r w:rsidRPr="00CA6A81">
        <w:rPr>
          <w:rFonts w:ascii="Segoe UI" w:hAnsi="Segoe UI" w:cs="Segoe UI"/>
          <w:b/>
          <w:bCs/>
          <w:i/>
          <w:iCs/>
          <w:sz w:val="20"/>
          <w:lang w:eastAsia="x-none"/>
        </w:rPr>
        <w:t>ek</w:t>
      </w:r>
      <w:r w:rsidRPr="00CA6A81">
        <w:rPr>
          <w:rFonts w:ascii="Segoe UI" w:hAnsi="Segoe UI" w:cs="Segoe UI"/>
          <w:b/>
          <w:bCs/>
          <w:i/>
          <w:iCs/>
          <w:sz w:val="20"/>
          <w:lang w:val="x-none" w:eastAsia="x-none"/>
        </w:rPr>
        <w:t>”</w:t>
      </w:r>
      <w:r w:rsidRPr="00CA6A81">
        <w:rPr>
          <w:rFonts w:ascii="Segoe UI" w:hAnsi="Segoe UI" w:cs="Segoe UI"/>
          <w:sz w:val="20"/>
          <w:lang w:val="x-none" w:eastAsia="x-none"/>
        </w:rPr>
        <w:t>).</w:t>
      </w:r>
    </w:p>
    <w:p w14:paraId="1C160194" w14:textId="2CBFD479" w:rsidR="00E12E45" w:rsidRPr="00CA6A81" w:rsidRDefault="00E12E45" w:rsidP="00E12E45">
      <w:pPr>
        <w:pStyle w:val="Odstavecseseznamem"/>
        <w:numPr>
          <w:ilvl w:val="0"/>
          <w:numId w:val="32"/>
        </w:numPr>
        <w:tabs>
          <w:tab w:val="left" w:pos="567"/>
        </w:tabs>
        <w:autoSpaceDE w:val="0"/>
        <w:autoSpaceDN w:val="0"/>
        <w:spacing w:after="120"/>
        <w:ind w:left="284" w:hanging="284"/>
        <w:jc w:val="both"/>
        <w:rPr>
          <w:rFonts w:ascii="Segoe UI" w:hAnsi="Segoe UI" w:cs="Segoe UI"/>
          <w:sz w:val="20"/>
          <w:lang w:eastAsia="x-none"/>
        </w:rPr>
      </w:pPr>
      <w:r w:rsidRPr="00CA6A81">
        <w:rPr>
          <w:rFonts w:ascii="Segoe UI" w:hAnsi="Segoe UI" w:cs="Segoe UI"/>
          <w:sz w:val="20"/>
          <w:lang w:eastAsia="x-none"/>
        </w:rPr>
        <w:t>Nájemce</w:t>
      </w:r>
      <w:r w:rsidRPr="00CA6A81">
        <w:rPr>
          <w:rFonts w:ascii="Segoe UI" w:hAnsi="Segoe UI" w:cs="Segoe UI"/>
          <w:sz w:val="20"/>
          <w:lang w:val="x-none" w:eastAsia="x-none"/>
        </w:rPr>
        <w:t xml:space="preserve"> je investorem stavby </w:t>
      </w:r>
      <w:r w:rsidRPr="00CA6A81">
        <w:rPr>
          <w:rFonts w:ascii="Segoe UI" w:hAnsi="Segoe UI" w:cs="Segoe UI"/>
          <w:sz w:val="20"/>
          <w:lang w:eastAsia="x-none"/>
        </w:rPr>
        <w:t xml:space="preserve">plynárenského zařízení </w:t>
      </w:r>
      <w:r w:rsidRPr="00CA6A81">
        <w:rPr>
          <w:rFonts w:ascii="Segoe UI" w:hAnsi="Segoe UI" w:cs="Segoe UI"/>
          <w:sz w:val="20"/>
          <w:lang w:val="x-none" w:eastAsia="x-none"/>
        </w:rPr>
        <w:t xml:space="preserve">pod </w:t>
      </w:r>
      <w:commentRangeStart w:id="0"/>
      <w:r w:rsidRPr="00CA6A81">
        <w:rPr>
          <w:rFonts w:ascii="Segoe UI" w:hAnsi="Segoe UI" w:cs="Segoe UI"/>
          <w:sz w:val="20"/>
          <w:lang w:val="x-none" w:eastAsia="x-none"/>
        </w:rPr>
        <w:t>názvem</w:t>
      </w:r>
      <w:commentRangeEnd w:id="0"/>
      <w:r w:rsidRPr="00CA6A81">
        <w:rPr>
          <w:rStyle w:val="Odkaznakoment"/>
          <w:rFonts w:ascii="Segoe UI" w:hAnsi="Segoe UI" w:cs="Segoe UI"/>
          <w:sz w:val="20"/>
          <w:szCs w:val="20"/>
        </w:rPr>
        <w:commentReference w:id="0"/>
      </w:r>
      <w:r w:rsidRPr="00CA6A81">
        <w:rPr>
          <w:rFonts w:ascii="Segoe UI" w:hAnsi="Segoe UI" w:cs="Segoe UI"/>
          <w:sz w:val="20"/>
          <w:lang w:eastAsia="x-none"/>
        </w:rPr>
        <w:t xml:space="preserve"> „……………………………………………………</w:t>
      </w:r>
      <w:r w:rsidRPr="00CA6A81">
        <w:rPr>
          <w:rFonts w:ascii="Segoe UI" w:hAnsi="Segoe UI" w:cs="Segoe UI"/>
          <w:sz w:val="20"/>
          <w:lang w:val="x-none" w:eastAsia="x-none"/>
        </w:rPr>
        <w:t>,</w:t>
      </w:r>
      <w:r w:rsidRPr="00CA6A81">
        <w:rPr>
          <w:rFonts w:ascii="Segoe UI" w:hAnsi="Segoe UI" w:cs="Segoe UI"/>
          <w:sz w:val="20"/>
          <w:lang w:eastAsia="x-none"/>
        </w:rPr>
        <w:t xml:space="preserve"> číslo stavby: …………</w:t>
      </w:r>
      <w:proofErr w:type="gramStart"/>
      <w:r w:rsidRPr="00CA6A81">
        <w:rPr>
          <w:rFonts w:ascii="Segoe UI" w:hAnsi="Segoe UI" w:cs="Segoe UI"/>
          <w:sz w:val="20"/>
          <w:lang w:eastAsia="x-none"/>
        </w:rPr>
        <w:t>…..“</w:t>
      </w:r>
      <w:r w:rsidRPr="00CA6A81">
        <w:rPr>
          <w:rFonts w:ascii="Segoe UI" w:hAnsi="Segoe UI" w:cs="Segoe UI"/>
          <w:sz w:val="20"/>
          <w:lang w:val="x-none" w:eastAsia="x-none"/>
        </w:rPr>
        <w:t xml:space="preserve"> </w:t>
      </w:r>
      <w:r w:rsidRPr="00CA6A81">
        <w:rPr>
          <w:rFonts w:ascii="Segoe UI" w:hAnsi="Segoe UI" w:cs="Segoe UI"/>
          <w:bCs/>
          <w:sz w:val="20"/>
        </w:rPr>
        <w:t>včetně</w:t>
      </w:r>
      <w:proofErr w:type="gramEnd"/>
      <w:r w:rsidRPr="00CA6A81">
        <w:rPr>
          <w:rFonts w:ascii="Segoe UI" w:hAnsi="Segoe UI" w:cs="Segoe UI"/>
          <w:bCs/>
          <w:sz w:val="20"/>
        </w:rPr>
        <w:t xml:space="preserve"> </w:t>
      </w:r>
      <w:r w:rsidRPr="00CA6A81">
        <w:rPr>
          <w:rFonts w:ascii="Segoe UI" w:hAnsi="Segoe UI" w:cs="Segoe UI"/>
          <w:sz w:val="20"/>
        </w:rPr>
        <w:t>jeho součástí, příslušenství, opěrných a vytyčovacích bodů</w:t>
      </w:r>
      <w:r w:rsidRPr="00CA6A81">
        <w:rPr>
          <w:rFonts w:ascii="Segoe UI" w:hAnsi="Segoe UI" w:cs="Segoe UI"/>
          <w:sz w:val="20"/>
          <w:lang w:eastAsia="x-none"/>
        </w:rPr>
        <w:t xml:space="preserve"> (dále taktéž </w:t>
      </w:r>
      <w:r w:rsidRPr="00CA6A81">
        <w:rPr>
          <w:rFonts w:ascii="Segoe UI" w:hAnsi="Segoe UI" w:cs="Segoe UI"/>
          <w:b/>
          <w:bCs/>
          <w:i/>
          <w:iCs/>
          <w:sz w:val="20"/>
          <w:lang w:eastAsia="x-none"/>
        </w:rPr>
        <w:t>„stavba”</w:t>
      </w:r>
      <w:r w:rsidRPr="00CA6A81">
        <w:rPr>
          <w:rFonts w:ascii="Segoe UI" w:hAnsi="Segoe UI" w:cs="Segoe UI"/>
          <w:sz w:val="20"/>
          <w:lang w:eastAsia="x-none"/>
        </w:rPr>
        <w:t xml:space="preserve"> nebo </w:t>
      </w:r>
      <w:r w:rsidRPr="00CA6A81">
        <w:rPr>
          <w:rFonts w:ascii="Segoe UI" w:hAnsi="Segoe UI" w:cs="Segoe UI"/>
          <w:b/>
          <w:bCs/>
          <w:i/>
          <w:iCs/>
          <w:sz w:val="20"/>
          <w:lang w:eastAsia="x-none"/>
        </w:rPr>
        <w:t>„plynárenské zařízení“</w:t>
      </w:r>
      <w:r w:rsidRPr="00CA6A81">
        <w:rPr>
          <w:rFonts w:ascii="Segoe UI" w:hAnsi="Segoe UI" w:cs="Segoe UI"/>
          <w:sz w:val="20"/>
          <w:lang w:eastAsia="x-none"/>
        </w:rPr>
        <w:t xml:space="preserve">). </w:t>
      </w:r>
      <w:r w:rsidRPr="00CA6A81">
        <w:rPr>
          <w:rFonts w:ascii="Segoe UI" w:hAnsi="Segoe UI" w:cs="Segoe UI"/>
          <w:sz w:val="20"/>
          <w:lang w:val="x-none" w:eastAsia="x-none"/>
        </w:rPr>
        <w:t xml:space="preserve">Rozsah dotčení </w:t>
      </w:r>
      <w:r w:rsidR="00E365BC" w:rsidRPr="00CA6A81">
        <w:rPr>
          <w:rFonts w:ascii="Segoe UI" w:hAnsi="Segoe UI" w:cs="Segoe UI"/>
          <w:sz w:val="20"/>
          <w:lang w:eastAsia="x-none"/>
        </w:rPr>
        <w:t>předmětného pozemku</w:t>
      </w:r>
      <w:r w:rsidRPr="00CA6A81">
        <w:rPr>
          <w:rFonts w:ascii="Segoe UI" w:hAnsi="Segoe UI" w:cs="Segoe UI"/>
          <w:sz w:val="20"/>
          <w:lang w:val="x-none" w:eastAsia="x-none"/>
        </w:rPr>
        <w:t xml:space="preserve"> je dán projektovou dokumentací</w:t>
      </w:r>
      <w:r w:rsidRPr="00CA6A81">
        <w:rPr>
          <w:rFonts w:ascii="Segoe UI" w:hAnsi="Segoe UI" w:cs="Segoe UI"/>
          <w:sz w:val="20"/>
          <w:lang w:eastAsia="x-none"/>
        </w:rPr>
        <w:t xml:space="preserve"> stavby schválenou Drážním úřadem</w:t>
      </w:r>
      <w:r w:rsidRPr="00CA6A81">
        <w:rPr>
          <w:rFonts w:ascii="Segoe UI" w:hAnsi="Segoe UI" w:cs="Segoe UI"/>
          <w:sz w:val="20"/>
          <w:lang w:val="x-none" w:eastAsia="x-none"/>
        </w:rPr>
        <w:t xml:space="preserve">. </w:t>
      </w:r>
    </w:p>
    <w:p w14:paraId="16DC1A36" w14:textId="7A404691" w:rsidR="00E12E45" w:rsidRPr="00CA6A81" w:rsidRDefault="00E12E45" w:rsidP="00E12E45">
      <w:pPr>
        <w:pStyle w:val="Odstavecseseznamem"/>
        <w:numPr>
          <w:ilvl w:val="0"/>
          <w:numId w:val="32"/>
        </w:numPr>
        <w:ind w:left="284" w:hanging="284"/>
        <w:jc w:val="both"/>
        <w:rPr>
          <w:rFonts w:ascii="Segoe UI" w:hAnsi="Segoe UI" w:cs="Segoe UI"/>
          <w:b/>
          <w:sz w:val="20"/>
        </w:rPr>
      </w:pPr>
      <w:r w:rsidRPr="00CA6A81">
        <w:rPr>
          <w:rFonts w:ascii="Segoe UI" w:hAnsi="Segoe UI" w:cs="Segoe UI"/>
          <w:sz w:val="20"/>
        </w:rPr>
        <w:t>Stavba je situována z části v obvodu a ochranném pásmu dráhy železniční trati …………………</w:t>
      </w:r>
      <w:proofErr w:type="gramStart"/>
      <w:r w:rsidRPr="00CA6A81">
        <w:rPr>
          <w:rFonts w:ascii="Segoe UI" w:hAnsi="Segoe UI" w:cs="Segoe UI"/>
          <w:sz w:val="20"/>
        </w:rPr>
        <w:t>…..</w:t>
      </w:r>
      <w:r w:rsidRPr="00CA6A81">
        <w:rPr>
          <w:rFonts w:ascii="Segoe UI" w:hAnsi="Segoe UI" w:cs="Segoe UI"/>
          <w:bCs/>
          <w:sz w:val="20"/>
        </w:rPr>
        <w:t xml:space="preserve"> vpravo/vlevo</w:t>
      </w:r>
      <w:proofErr w:type="gramEnd"/>
      <w:r w:rsidRPr="00CA6A81">
        <w:rPr>
          <w:rFonts w:ascii="Segoe UI" w:hAnsi="Segoe UI" w:cs="Segoe UI"/>
          <w:bCs/>
          <w:sz w:val="20"/>
        </w:rPr>
        <w:t xml:space="preserve"> v </w:t>
      </w:r>
      <w:proofErr w:type="spellStart"/>
      <w:r w:rsidRPr="00CA6A81">
        <w:rPr>
          <w:rFonts w:ascii="Segoe UI" w:hAnsi="Segoe UI" w:cs="Segoe UI"/>
          <w:bCs/>
          <w:sz w:val="20"/>
        </w:rPr>
        <w:t>žkm</w:t>
      </w:r>
      <w:proofErr w:type="spellEnd"/>
      <w:r w:rsidRPr="00CA6A81">
        <w:rPr>
          <w:rFonts w:ascii="Segoe UI" w:hAnsi="Segoe UI" w:cs="Segoe UI"/>
          <w:bCs/>
          <w:sz w:val="20"/>
        </w:rPr>
        <w:t xml:space="preserve"> ……. </w:t>
      </w:r>
      <w:r w:rsidR="00AC42E3">
        <w:rPr>
          <w:rFonts w:ascii="Segoe UI" w:hAnsi="Segoe UI" w:cs="Segoe UI"/>
          <w:bCs/>
          <w:sz w:val="20"/>
        </w:rPr>
        <w:t xml:space="preserve">v předmětném </w:t>
      </w:r>
      <w:r w:rsidR="00356EB1">
        <w:rPr>
          <w:rFonts w:ascii="Segoe UI" w:hAnsi="Segoe UI" w:cs="Segoe UI"/>
          <w:bCs/>
          <w:sz w:val="20"/>
        </w:rPr>
        <w:t>pozemku</w:t>
      </w:r>
      <w:r w:rsidRPr="00CA6A81">
        <w:rPr>
          <w:rFonts w:ascii="Segoe UI" w:hAnsi="Segoe UI" w:cs="Segoe UI"/>
          <w:bCs/>
          <w:sz w:val="20"/>
        </w:rPr>
        <w:t>.</w:t>
      </w:r>
    </w:p>
    <w:p w14:paraId="28A196A4" w14:textId="5A1CD7C9" w:rsidR="00E12E45" w:rsidRPr="00CA6A81" w:rsidRDefault="00E12E45" w:rsidP="00937022">
      <w:pPr>
        <w:jc w:val="center"/>
        <w:rPr>
          <w:rFonts w:ascii="Segoe UI" w:hAnsi="Segoe UI" w:cs="Segoe UI"/>
          <w:b/>
          <w:sz w:val="20"/>
        </w:rPr>
      </w:pPr>
    </w:p>
    <w:p w14:paraId="0A42D5B7" w14:textId="77777777" w:rsidR="00937022" w:rsidRPr="00CA6A81" w:rsidRDefault="00937022" w:rsidP="00937022">
      <w:pPr>
        <w:ind w:left="284" w:hanging="284"/>
        <w:jc w:val="center"/>
        <w:rPr>
          <w:rFonts w:ascii="Segoe UI" w:hAnsi="Segoe UI" w:cs="Segoe UI"/>
          <w:b/>
          <w:sz w:val="20"/>
        </w:rPr>
      </w:pPr>
      <w:r w:rsidRPr="00CA6A81">
        <w:rPr>
          <w:rFonts w:ascii="Segoe UI" w:hAnsi="Segoe UI" w:cs="Segoe UI"/>
          <w:b/>
          <w:sz w:val="20"/>
        </w:rPr>
        <w:lastRenderedPageBreak/>
        <w:t>II.</w:t>
      </w:r>
    </w:p>
    <w:p w14:paraId="410D7F15" w14:textId="4C09CA97" w:rsidR="00253CF6" w:rsidRPr="00CA6A81" w:rsidRDefault="002A1D47" w:rsidP="00251C3C">
      <w:pPr>
        <w:numPr>
          <w:ilvl w:val="0"/>
          <w:numId w:val="23"/>
        </w:numPr>
        <w:ind w:left="284" w:hanging="284"/>
        <w:jc w:val="both"/>
        <w:rPr>
          <w:rFonts w:ascii="Segoe UI" w:hAnsi="Segoe UI" w:cs="Segoe UI"/>
          <w:sz w:val="20"/>
        </w:rPr>
      </w:pPr>
      <w:r w:rsidRPr="00CA6A81">
        <w:rPr>
          <w:rFonts w:ascii="Segoe UI" w:hAnsi="Segoe UI" w:cs="Segoe UI"/>
          <w:sz w:val="20"/>
        </w:rPr>
        <w:t xml:space="preserve">Za účelem realizace stavby </w:t>
      </w:r>
      <w:r w:rsidR="00E70293" w:rsidRPr="00CA6A81">
        <w:rPr>
          <w:rFonts w:ascii="Segoe UI" w:hAnsi="Segoe UI" w:cs="Segoe UI"/>
          <w:sz w:val="20"/>
        </w:rPr>
        <w:t xml:space="preserve">pronajímatel </w:t>
      </w:r>
      <w:r w:rsidR="00937022" w:rsidRPr="00CA6A81">
        <w:rPr>
          <w:rFonts w:ascii="Segoe UI" w:hAnsi="Segoe UI" w:cs="Segoe UI"/>
          <w:sz w:val="20"/>
        </w:rPr>
        <w:t xml:space="preserve">touto smlouvou </w:t>
      </w:r>
      <w:r w:rsidR="00E70293" w:rsidRPr="00CA6A81">
        <w:rPr>
          <w:rFonts w:ascii="Segoe UI" w:hAnsi="Segoe UI" w:cs="Segoe UI"/>
          <w:sz w:val="20"/>
        </w:rPr>
        <w:t>přenechává do užívání nájemci</w:t>
      </w:r>
      <w:r w:rsidR="00937022" w:rsidRPr="00CA6A81">
        <w:rPr>
          <w:rFonts w:ascii="Segoe UI" w:hAnsi="Segoe UI" w:cs="Segoe UI"/>
          <w:sz w:val="20"/>
        </w:rPr>
        <w:t xml:space="preserve"> část </w:t>
      </w:r>
      <w:r w:rsidR="00DC650B" w:rsidRPr="00CA6A81">
        <w:rPr>
          <w:rFonts w:ascii="Segoe UI" w:hAnsi="Segoe UI" w:cs="Segoe UI"/>
          <w:sz w:val="20"/>
        </w:rPr>
        <w:t xml:space="preserve">předmětného </w:t>
      </w:r>
      <w:r w:rsidR="00937022" w:rsidRPr="00CA6A81">
        <w:rPr>
          <w:rFonts w:ascii="Segoe UI" w:hAnsi="Segoe UI" w:cs="Segoe UI"/>
          <w:sz w:val="20"/>
        </w:rPr>
        <w:t>pozemk</w:t>
      </w:r>
      <w:r w:rsidR="00664E36" w:rsidRPr="00CA6A81">
        <w:rPr>
          <w:rFonts w:ascii="Segoe UI" w:hAnsi="Segoe UI" w:cs="Segoe UI"/>
          <w:sz w:val="20"/>
        </w:rPr>
        <w:t>u</w:t>
      </w:r>
      <w:r w:rsidR="00937022" w:rsidRPr="00CA6A81">
        <w:rPr>
          <w:rFonts w:ascii="Segoe UI" w:hAnsi="Segoe UI" w:cs="Segoe UI"/>
          <w:sz w:val="20"/>
        </w:rPr>
        <w:t xml:space="preserve"> o </w:t>
      </w:r>
      <w:r w:rsidRPr="00CA6A81">
        <w:rPr>
          <w:rFonts w:ascii="Segoe UI" w:hAnsi="Segoe UI" w:cs="Segoe UI"/>
          <w:sz w:val="20"/>
        </w:rPr>
        <w:t xml:space="preserve">předpokládané </w:t>
      </w:r>
      <w:r w:rsidR="00937022" w:rsidRPr="00CA6A81">
        <w:rPr>
          <w:rFonts w:ascii="Segoe UI" w:hAnsi="Segoe UI" w:cs="Segoe UI"/>
          <w:sz w:val="20"/>
        </w:rPr>
        <w:t>výměře</w:t>
      </w:r>
      <w:r w:rsidRPr="00CA6A81">
        <w:rPr>
          <w:rFonts w:ascii="Segoe UI" w:hAnsi="Segoe UI" w:cs="Segoe UI"/>
          <w:sz w:val="20"/>
        </w:rPr>
        <w:t xml:space="preserve"> cca</w:t>
      </w:r>
      <w:r w:rsidR="00937022" w:rsidRPr="00CA6A81">
        <w:rPr>
          <w:rFonts w:ascii="Segoe UI" w:hAnsi="Segoe UI" w:cs="Segoe UI"/>
          <w:sz w:val="20"/>
        </w:rPr>
        <w:t xml:space="preserve"> </w:t>
      </w:r>
      <w:r w:rsidR="0064686B" w:rsidRPr="00CA6A81">
        <w:rPr>
          <w:rFonts w:ascii="Segoe UI" w:hAnsi="Segoe UI" w:cs="Segoe UI"/>
          <w:sz w:val="20"/>
        </w:rPr>
        <w:t>………</w:t>
      </w:r>
      <w:proofErr w:type="gramStart"/>
      <w:r w:rsidR="0064686B" w:rsidRPr="00CA6A81">
        <w:rPr>
          <w:rFonts w:ascii="Segoe UI" w:hAnsi="Segoe UI" w:cs="Segoe UI"/>
          <w:sz w:val="20"/>
        </w:rPr>
        <w:t>….</w:t>
      </w:r>
      <w:r w:rsidR="00937022" w:rsidRPr="00CA6A81">
        <w:rPr>
          <w:rFonts w:ascii="Segoe UI" w:hAnsi="Segoe UI" w:cs="Segoe UI"/>
          <w:sz w:val="20"/>
        </w:rPr>
        <w:t>m</w:t>
      </w:r>
      <w:r w:rsidR="00937022" w:rsidRPr="00CA6A81">
        <w:rPr>
          <w:rFonts w:ascii="Segoe UI" w:hAnsi="Segoe UI" w:cs="Segoe UI"/>
          <w:sz w:val="20"/>
          <w:vertAlign w:val="superscript"/>
        </w:rPr>
        <w:t>2</w:t>
      </w:r>
      <w:proofErr w:type="gramEnd"/>
      <w:r w:rsidR="008C7A8C" w:rsidRPr="00CA6A81">
        <w:rPr>
          <w:rFonts w:ascii="Segoe UI" w:hAnsi="Segoe UI" w:cs="Segoe UI"/>
          <w:sz w:val="20"/>
        </w:rPr>
        <w:t xml:space="preserve"> (dále jen </w:t>
      </w:r>
      <w:r w:rsidR="008C7A8C" w:rsidRPr="00CA6A81">
        <w:rPr>
          <w:rFonts w:ascii="Segoe UI" w:hAnsi="Segoe UI" w:cs="Segoe UI"/>
          <w:b/>
          <w:i/>
          <w:sz w:val="20"/>
        </w:rPr>
        <w:t>„</w:t>
      </w:r>
      <w:r w:rsidR="00D442CA" w:rsidRPr="00CA6A81">
        <w:rPr>
          <w:rFonts w:ascii="Segoe UI" w:hAnsi="Segoe UI" w:cs="Segoe UI"/>
          <w:b/>
          <w:bCs/>
          <w:i/>
          <w:sz w:val="20"/>
        </w:rPr>
        <w:t>předmět nájmu</w:t>
      </w:r>
      <w:r w:rsidR="008C7A8C" w:rsidRPr="00CA6A81">
        <w:rPr>
          <w:rFonts w:ascii="Segoe UI" w:hAnsi="Segoe UI" w:cs="Segoe UI"/>
          <w:b/>
          <w:bCs/>
          <w:i/>
          <w:sz w:val="20"/>
        </w:rPr>
        <w:t>“</w:t>
      </w:r>
      <w:r w:rsidR="008C7A8C" w:rsidRPr="00CA6A81">
        <w:rPr>
          <w:rFonts w:ascii="Segoe UI" w:hAnsi="Segoe UI" w:cs="Segoe UI"/>
          <w:bCs/>
          <w:sz w:val="20"/>
        </w:rPr>
        <w:t>).</w:t>
      </w:r>
      <w:r w:rsidR="002F08B2" w:rsidRPr="00CA6A81">
        <w:rPr>
          <w:rFonts w:ascii="Segoe UI" w:hAnsi="Segoe UI" w:cs="Segoe UI"/>
          <w:bCs/>
          <w:sz w:val="20"/>
        </w:rPr>
        <w:t xml:space="preserve"> </w:t>
      </w:r>
    </w:p>
    <w:p w14:paraId="2071DBE0" w14:textId="77777777" w:rsidR="00EF220F" w:rsidRPr="00CA6A81" w:rsidRDefault="00EF220F" w:rsidP="00EF220F">
      <w:pPr>
        <w:ind w:left="284"/>
        <w:jc w:val="both"/>
        <w:rPr>
          <w:rFonts w:ascii="Segoe UI" w:hAnsi="Segoe UI" w:cs="Segoe UI"/>
          <w:sz w:val="20"/>
        </w:rPr>
      </w:pPr>
    </w:p>
    <w:p w14:paraId="3D4B06FB" w14:textId="740E8385" w:rsidR="00E70293" w:rsidRPr="00CA6A81" w:rsidRDefault="00EF220F" w:rsidP="00251C3C">
      <w:pPr>
        <w:numPr>
          <w:ilvl w:val="0"/>
          <w:numId w:val="23"/>
        </w:numPr>
        <w:ind w:left="284" w:hanging="284"/>
        <w:jc w:val="both"/>
        <w:rPr>
          <w:rFonts w:ascii="Segoe UI" w:hAnsi="Segoe UI" w:cs="Segoe UI"/>
          <w:sz w:val="20"/>
        </w:rPr>
      </w:pPr>
      <w:r w:rsidRPr="00CA6A81">
        <w:rPr>
          <w:rFonts w:ascii="Segoe UI" w:hAnsi="Segoe UI" w:cs="Segoe UI"/>
          <w:bCs/>
          <w:sz w:val="20"/>
        </w:rPr>
        <w:t>T</w:t>
      </w:r>
      <w:r w:rsidRPr="00CA6A81">
        <w:rPr>
          <w:rFonts w:ascii="Segoe UI" w:hAnsi="Segoe UI" w:cs="Segoe UI"/>
          <w:sz w:val="20"/>
        </w:rPr>
        <w:t>rasa stavby plynárenského zařízení včetně rozsahu předmětu nájmu je vyznačena v kopii katastrální mapy, jež tvoří nedílnou součást této smlouvy jako její příloha č. 1</w:t>
      </w:r>
    </w:p>
    <w:p w14:paraId="16A8217F" w14:textId="77777777" w:rsidR="00937022" w:rsidRPr="00CA6A81" w:rsidRDefault="00937022" w:rsidP="00937022">
      <w:pPr>
        <w:ind w:left="284" w:hanging="284"/>
        <w:jc w:val="both"/>
        <w:rPr>
          <w:rFonts w:ascii="Segoe UI" w:hAnsi="Segoe UI" w:cs="Segoe UI"/>
          <w:b/>
          <w:sz w:val="20"/>
        </w:rPr>
      </w:pPr>
    </w:p>
    <w:p w14:paraId="4B19BB29" w14:textId="77777777" w:rsidR="00937022" w:rsidRPr="00CA6A81" w:rsidRDefault="00937022" w:rsidP="00937022">
      <w:pPr>
        <w:ind w:left="284" w:hanging="284"/>
        <w:jc w:val="center"/>
        <w:rPr>
          <w:rFonts w:ascii="Segoe UI" w:hAnsi="Segoe UI" w:cs="Segoe UI"/>
          <w:b/>
          <w:sz w:val="20"/>
        </w:rPr>
      </w:pPr>
      <w:r w:rsidRPr="00CA6A81">
        <w:rPr>
          <w:rFonts w:ascii="Segoe UI" w:hAnsi="Segoe UI" w:cs="Segoe UI"/>
          <w:b/>
          <w:sz w:val="20"/>
        </w:rPr>
        <w:t>I</w:t>
      </w:r>
      <w:r w:rsidR="00A922CE" w:rsidRPr="00CA6A81">
        <w:rPr>
          <w:rFonts w:ascii="Segoe UI" w:hAnsi="Segoe UI" w:cs="Segoe UI"/>
          <w:b/>
          <w:sz w:val="20"/>
        </w:rPr>
        <w:t>I</w:t>
      </w:r>
      <w:r w:rsidR="005C68C6" w:rsidRPr="00CA6A81">
        <w:rPr>
          <w:rFonts w:ascii="Segoe UI" w:hAnsi="Segoe UI" w:cs="Segoe UI"/>
          <w:b/>
          <w:sz w:val="20"/>
        </w:rPr>
        <w:t>I.</w:t>
      </w:r>
    </w:p>
    <w:p w14:paraId="5B72258F" w14:textId="3C3B9E7F" w:rsidR="00251C3C" w:rsidRPr="00CA6A81" w:rsidRDefault="00E70293" w:rsidP="002C639D">
      <w:pPr>
        <w:jc w:val="both"/>
        <w:rPr>
          <w:rFonts w:ascii="Segoe UI" w:hAnsi="Segoe UI" w:cs="Segoe UI"/>
          <w:b/>
          <w:sz w:val="20"/>
        </w:rPr>
      </w:pPr>
      <w:r w:rsidRPr="00CA6A81">
        <w:rPr>
          <w:rFonts w:ascii="Segoe UI" w:hAnsi="Segoe UI" w:cs="Segoe UI"/>
          <w:sz w:val="20"/>
        </w:rPr>
        <w:t xml:space="preserve">Tato </w:t>
      </w:r>
      <w:r w:rsidR="005C68C6" w:rsidRPr="00CA6A81">
        <w:rPr>
          <w:rFonts w:ascii="Segoe UI" w:hAnsi="Segoe UI" w:cs="Segoe UI"/>
          <w:sz w:val="20"/>
        </w:rPr>
        <w:t>smlouva se uzavírá</w:t>
      </w:r>
      <w:r w:rsidR="00495691" w:rsidRPr="00CA6A81">
        <w:rPr>
          <w:rFonts w:ascii="Segoe UI" w:hAnsi="Segoe UI" w:cs="Segoe UI"/>
          <w:sz w:val="20"/>
        </w:rPr>
        <w:t xml:space="preserve"> na dobu </w:t>
      </w:r>
      <w:r w:rsidR="00DC650B" w:rsidRPr="00CA6A81">
        <w:rPr>
          <w:rFonts w:ascii="Segoe UI" w:hAnsi="Segoe UI" w:cs="Segoe UI"/>
          <w:sz w:val="20"/>
        </w:rPr>
        <w:t>určitou</w:t>
      </w:r>
      <w:r w:rsidR="00DC650B" w:rsidRPr="004C1526">
        <w:rPr>
          <w:rFonts w:ascii="Segoe UI" w:hAnsi="Segoe UI" w:cs="Segoe UI"/>
          <w:sz w:val="20"/>
          <w:highlight w:val="yellow"/>
          <w:rPrChange w:id="1" w:author="Lokajíček Jan, JUDr." w:date="2022-06-14T08:00:00Z">
            <w:rPr>
              <w:rFonts w:ascii="Segoe UI" w:hAnsi="Segoe UI" w:cs="Segoe UI"/>
              <w:sz w:val="20"/>
            </w:rPr>
          </w:rPrChange>
        </w:rPr>
        <w:t xml:space="preserve">, </w:t>
      </w:r>
      <w:ins w:id="2" w:author="Lokajíček Jan, JUDr." w:date="2022-06-14T08:00:00Z">
        <w:r w:rsidR="004C1526" w:rsidRPr="004C1526">
          <w:rPr>
            <w:rFonts w:ascii="Segoe UI" w:hAnsi="Segoe UI" w:cs="Segoe UI"/>
            <w:sz w:val="20"/>
            <w:highlight w:val="yellow"/>
            <w:rPrChange w:id="3" w:author="Lokajíček Jan, JUDr." w:date="2022-06-14T08:00:00Z">
              <w:rPr>
                <w:rFonts w:ascii="Segoe UI" w:hAnsi="Segoe UI" w:cs="Segoe UI"/>
                <w:sz w:val="20"/>
              </w:rPr>
            </w:rPrChange>
          </w:rPr>
          <w:t xml:space="preserve">tj. </w:t>
        </w:r>
      </w:ins>
      <w:commentRangeStart w:id="4"/>
      <w:r w:rsidR="00DC650B" w:rsidRPr="004C1526">
        <w:rPr>
          <w:rFonts w:ascii="Segoe UI" w:hAnsi="Segoe UI" w:cs="Segoe UI"/>
          <w:sz w:val="20"/>
          <w:highlight w:val="yellow"/>
          <w:rPrChange w:id="5" w:author="Lokajíček Jan, JUDr." w:date="2022-06-14T08:00:00Z">
            <w:rPr>
              <w:rFonts w:ascii="Segoe UI" w:hAnsi="Segoe UI" w:cs="Segoe UI"/>
              <w:sz w:val="20"/>
            </w:rPr>
          </w:rPrChange>
        </w:rPr>
        <w:t>dobu</w:t>
      </w:r>
      <w:commentRangeEnd w:id="4"/>
      <w:r w:rsidR="004C1526">
        <w:rPr>
          <w:rStyle w:val="Odkaznakoment"/>
        </w:rPr>
        <w:commentReference w:id="4"/>
      </w:r>
      <w:r w:rsidR="00DC650B" w:rsidRPr="00CA6A81">
        <w:rPr>
          <w:rFonts w:ascii="Segoe UI" w:hAnsi="Segoe UI" w:cs="Segoe UI"/>
          <w:sz w:val="20"/>
        </w:rPr>
        <w:t xml:space="preserve"> </w:t>
      </w:r>
      <w:r w:rsidR="002A1D47" w:rsidRPr="00CA6A81">
        <w:rPr>
          <w:rFonts w:ascii="Segoe UI" w:hAnsi="Segoe UI" w:cs="Segoe UI"/>
          <w:sz w:val="20"/>
        </w:rPr>
        <w:t>realizac</w:t>
      </w:r>
      <w:r w:rsidRPr="00CA6A81">
        <w:rPr>
          <w:rFonts w:ascii="Segoe UI" w:hAnsi="Segoe UI" w:cs="Segoe UI"/>
          <w:sz w:val="20"/>
        </w:rPr>
        <w:t>e</w:t>
      </w:r>
      <w:r w:rsidR="002A1D47" w:rsidRPr="00CA6A81">
        <w:rPr>
          <w:rFonts w:ascii="Segoe UI" w:hAnsi="Segoe UI" w:cs="Segoe UI"/>
          <w:sz w:val="20"/>
        </w:rPr>
        <w:t xml:space="preserve"> stavby </w:t>
      </w:r>
      <w:r w:rsidR="002C639D" w:rsidRPr="00CA6A81">
        <w:rPr>
          <w:rFonts w:ascii="Segoe UI" w:hAnsi="Segoe UI" w:cs="Segoe UI"/>
          <w:sz w:val="20"/>
        </w:rPr>
        <w:t>plynárenského zařízení</w:t>
      </w:r>
      <w:r w:rsidR="004F0540" w:rsidRPr="00CA6A81">
        <w:rPr>
          <w:rFonts w:ascii="Segoe UI" w:hAnsi="Segoe UI" w:cs="Segoe UI"/>
          <w:sz w:val="20"/>
        </w:rPr>
        <w:t>. Doba nájmu bude počítána ode</w:t>
      </w:r>
      <w:r w:rsidR="00F862FF" w:rsidRPr="00CA6A81">
        <w:rPr>
          <w:rFonts w:ascii="Segoe UI" w:hAnsi="Segoe UI" w:cs="Segoe UI"/>
          <w:sz w:val="20"/>
        </w:rPr>
        <w:t xml:space="preserve"> dne</w:t>
      </w:r>
      <w:r w:rsidR="00B614B3" w:rsidRPr="00CA6A81">
        <w:rPr>
          <w:rFonts w:ascii="Segoe UI" w:hAnsi="Segoe UI" w:cs="Segoe UI"/>
          <w:sz w:val="20"/>
        </w:rPr>
        <w:t xml:space="preserve"> protokolárního</w:t>
      </w:r>
      <w:r w:rsidR="00F862FF" w:rsidRPr="00CA6A81">
        <w:rPr>
          <w:rFonts w:ascii="Segoe UI" w:hAnsi="Segoe UI" w:cs="Segoe UI"/>
          <w:sz w:val="20"/>
        </w:rPr>
        <w:t xml:space="preserve"> převzetí</w:t>
      </w:r>
      <w:r w:rsidR="002A1D47" w:rsidRPr="00CA6A81">
        <w:rPr>
          <w:rFonts w:ascii="Segoe UI" w:hAnsi="Segoe UI" w:cs="Segoe UI"/>
          <w:sz w:val="20"/>
        </w:rPr>
        <w:t xml:space="preserve"> </w:t>
      </w:r>
      <w:r w:rsidR="00732DEB" w:rsidRPr="00CA6A81">
        <w:rPr>
          <w:rFonts w:ascii="Segoe UI" w:hAnsi="Segoe UI" w:cs="Segoe UI"/>
          <w:sz w:val="20"/>
        </w:rPr>
        <w:t>předmětu nájmu</w:t>
      </w:r>
      <w:r w:rsidR="002A1D47" w:rsidRPr="00CA6A81">
        <w:rPr>
          <w:rFonts w:ascii="Segoe UI" w:hAnsi="Segoe UI" w:cs="Segoe UI"/>
          <w:sz w:val="20"/>
        </w:rPr>
        <w:t xml:space="preserve"> nájemcem od pronajímatele do doby</w:t>
      </w:r>
      <w:r w:rsidR="00AB2259" w:rsidRPr="00CA6A81">
        <w:rPr>
          <w:rFonts w:ascii="Segoe UI" w:hAnsi="Segoe UI" w:cs="Segoe UI"/>
          <w:sz w:val="20"/>
        </w:rPr>
        <w:t xml:space="preserve"> </w:t>
      </w:r>
      <w:r w:rsidR="00354AAF" w:rsidRPr="00CA6A81">
        <w:rPr>
          <w:rFonts w:ascii="Segoe UI" w:hAnsi="Segoe UI" w:cs="Segoe UI"/>
          <w:sz w:val="20"/>
        </w:rPr>
        <w:t xml:space="preserve">protokolárního </w:t>
      </w:r>
      <w:r w:rsidR="002A1D47" w:rsidRPr="00CA6A81">
        <w:rPr>
          <w:rFonts w:ascii="Segoe UI" w:hAnsi="Segoe UI" w:cs="Segoe UI"/>
          <w:sz w:val="20"/>
        </w:rPr>
        <w:t xml:space="preserve">vrácení předmětu nájmu </w:t>
      </w:r>
      <w:r w:rsidR="00354AAF" w:rsidRPr="00CA6A81">
        <w:rPr>
          <w:rFonts w:ascii="Segoe UI" w:hAnsi="Segoe UI" w:cs="Segoe UI"/>
          <w:sz w:val="20"/>
        </w:rPr>
        <w:t>zpět pronajímateli, kd</w:t>
      </w:r>
      <w:r w:rsidR="00DC650B" w:rsidRPr="00CA6A81">
        <w:rPr>
          <w:rFonts w:ascii="Segoe UI" w:hAnsi="Segoe UI" w:cs="Segoe UI"/>
          <w:sz w:val="20"/>
        </w:rPr>
        <w:t>y v předávacím protokolu sepsaném smluvními stranami</w:t>
      </w:r>
      <w:r w:rsidR="00354AAF" w:rsidRPr="00CA6A81">
        <w:rPr>
          <w:rFonts w:ascii="Segoe UI" w:hAnsi="Segoe UI" w:cs="Segoe UI"/>
          <w:sz w:val="20"/>
        </w:rPr>
        <w:t xml:space="preserve"> </w:t>
      </w:r>
      <w:r w:rsidR="002A1D47" w:rsidRPr="00CA6A81">
        <w:rPr>
          <w:rFonts w:ascii="Segoe UI" w:hAnsi="Segoe UI" w:cs="Segoe UI"/>
          <w:sz w:val="20"/>
        </w:rPr>
        <w:t>bude potvrzeno</w:t>
      </w:r>
      <w:r w:rsidR="00354AAF" w:rsidRPr="00CA6A81">
        <w:rPr>
          <w:rFonts w:ascii="Segoe UI" w:hAnsi="Segoe UI" w:cs="Segoe UI"/>
          <w:sz w:val="20"/>
        </w:rPr>
        <w:t>, že j</w:t>
      </w:r>
      <w:r w:rsidR="002F08B2" w:rsidRPr="00CA6A81">
        <w:rPr>
          <w:rFonts w:ascii="Segoe UI" w:hAnsi="Segoe UI" w:cs="Segoe UI"/>
          <w:sz w:val="20"/>
        </w:rPr>
        <w:t xml:space="preserve">e předmětný </w:t>
      </w:r>
      <w:r w:rsidR="00354AAF" w:rsidRPr="00CA6A81">
        <w:rPr>
          <w:rFonts w:ascii="Segoe UI" w:hAnsi="Segoe UI" w:cs="Segoe UI"/>
          <w:sz w:val="20"/>
        </w:rPr>
        <w:t>pozem</w:t>
      </w:r>
      <w:r w:rsidR="002F08B2" w:rsidRPr="00CA6A81">
        <w:rPr>
          <w:rFonts w:ascii="Segoe UI" w:hAnsi="Segoe UI" w:cs="Segoe UI"/>
          <w:sz w:val="20"/>
        </w:rPr>
        <w:t>e</w:t>
      </w:r>
      <w:r w:rsidR="00354AAF" w:rsidRPr="00CA6A81">
        <w:rPr>
          <w:rFonts w:ascii="Segoe UI" w:hAnsi="Segoe UI" w:cs="Segoe UI"/>
          <w:sz w:val="20"/>
        </w:rPr>
        <w:t>k uveden do původního stavu</w:t>
      </w:r>
      <w:r w:rsidR="001C2563" w:rsidRPr="00CA6A81">
        <w:rPr>
          <w:rFonts w:ascii="Segoe UI" w:hAnsi="Segoe UI" w:cs="Segoe UI"/>
          <w:sz w:val="20"/>
        </w:rPr>
        <w:t>.</w:t>
      </w:r>
      <w:r w:rsidR="006247F9" w:rsidRPr="00CA6A81">
        <w:rPr>
          <w:rFonts w:ascii="Segoe UI" w:hAnsi="Segoe UI" w:cs="Segoe UI"/>
          <w:sz w:val="20"/>
        </w:rPr>
        <w:t xml:space="preserve"> </w:t>
      </w:r>
    </w:p>
    <w:p w14:paraId="00B54853" w14:textId="5A0FC11D" w:rsidR="00667263" w:rsidRPr="00CA6A81" w:rsidRDefault="00667263" w:rsidP="00667263">
      <w:pPr>
        <w:ind w:left="284"/>
        <w:jc w:val="both"/>
        <w:rPr>
          <w:rFonts w:ascii="Segoe UI" w:hAnsi="Segoe UI" w:cs="Segoe UI"/>
          <w:b/>
          <w:sz w:val="20"/>
        </w:rPr>
      </w:pPr>
    </w:p>
    <w:p w14:paraId="4517CC6B" w14:textId="77777777" w:rsidR="005C68C6" w:rsidRPr="00CA6A81" w:rsidRDefault="005C68C6" w:rsidP="005C68C6">
      <w:pPr>
        <w:ind w:left="284" w:hanging="284"/>
        <w:jc w:val="center"/>
        <w:rPr>
          <w:rFonts w:ascii="Segoe UI" w:hAnsi="Segoe UI" w:cs="Segoe UI"/>
          <w:b/>
          <w:sz w:val="20"/>
        </w:rPr>
      </w:pPr>
      <w:r w:rsidRPr="00CA6A81">
        <w:rPr>
          <w:rFonts w:ascii="Segoe UI" w:hAnsi="Segoe UI" w:cs="Segoe UI"/>
          <w:b/>
          <w:sz w:val="20"/>
        </w:rPr>
        <w:t>I</w:t>
      </w:r>
      <w:r w:rsidR="00A922CE" w:rsidRPr="00CA6A81">
        <w:rPr>
          <w:rFonts w:ascii="Segoe UI" w:hAnsi="Segoe UI" w:cs="Segoe UI"/>
          <w:b/>
          <w:sz w:val="20"/>
        </w:rPr>
        <w:t>V</w:t>
      </w:r>
      <w:r w:rsidRPr="00CA6A81">
        <w:rPr>
          <w:rFonts w:ascii="Segoe UI" w:hAnsi="Segoe UI" w:cs="Segoe UI"/>
          <w:b/>
          <w:sz w:val="20"/>
        </w:rPr>
        <w:t>.</w:t>
      </w:r>
    </w:p>
    <w:p w14:paraId="35624D3E" w14:textId="21DDE364" w:rsidR="0080088A" w:rsidRPr="00CA6A81" w:rsidRDefault="008430DE" w:rsidP="00687A68">
      <w:pPr>
        <w:numPr>
          <w:ilvl w:val="0"/>
          <w:numId w:val="27"/>
        </w:numPr>
        <w:tabs>
          <w:tab w:val="left" w:pos="284"/>
        </w:tabs>
        <w:ind w:left="284" w:hanging="284"/>
        <w:jc w:val="both"/>
        <w:rPr>
          <w:rFonts w:ascii="Segoe UI" w:hAnsi="Segoe UI" w:cs="Segoe UI"/>
          <w:sz w:val="20"/>
        </w:rPr>
      </w:pPr>
      <w:r w:rsidRPr="00CA6A81">
        <w:rPr>
          <w:rFonts w:ascii="Segoe UI" w:hAnsi="Segoe UI" w:cs="Segoe UI"/>
          <w:sz w:val="20"/>
        </w:rPr>
        <w:t xml:space="preserve">Nájemce se zavazuje zaplatit pronajímateli za užívání předmětu nájmu po dobu </w:t>
      </w:r>
      <w:r w:rsidR="002F08B2" w:rsidRPr="00CA6A81">
        <w:rPr>
          <w:rFonts w:ascii="Segoe UI" w:hAnsi="Segoe UI" w:cs="Segoe UI"/>
          <w:sz w:val="20"/>
        </w:rPr>
        <w:t xml:space="preserve">nájmu jednorázové </w:t>
      </w:r>
      <w:r w:rsidRPr="00CA6A81">
        <w:rPr>
          <w:rFonts w:ascii="Segoe UI" w:hAnsi="Segoe UI" w:cs="Segoe UI"/>
          <w:sz w:val="20"/>
        </w:rPr>
        <w:t xml:space="preserve">nájemné ve </w:t>
      </w:r>
      <w:proofErr w:type="gramStart"/>
      <w:r w:rsidRPr="00CA6A81">
        <w:rPr>
          <w:rFonts w:ascii="Segoe UI" w:hAnsi="Segoe UI" w:cs="Segoe UI"/>
          <w:sz w:val="20"/>
        </w:rPr>
        <w:t xml:space="preserve">výši </w:t>
      </w:r>
      <w:r w:rsidR="006F1BDA" w:rsidRPr="00CA6A81">
        <w:rPr>
          <w:rFonts w:ascii="Segoe UI" w:hAnsi="Segoe UI" w:cs="Segoe UI"/>
          <w:sz w:val="20"/>
        </w:rPr>
        <w:t xml:space="preserve"> </w:t>
      </w:r>
      <w:r w:rsidR="00535A89" w:rsidRPr="00CA6A81">
        <w:rPr>
          <w:rFonts w:ascii="Segoe UI" w:hAnsi="Segoe UI" w:cs="Segoe UI"/>
          <w:sz w:val="20"/>
        </w:rPr>
        <w:t>…</w:t>
      </w:r>
      <w:proofErr w:type="gramEnd"/>
      <w:r w:rsidR="00535A89" w:rsidRPr="00CA6A81">
        <w:rPr>
          <w:rFonts w:ascii="Segoe UI" w:hAnsi="Segoe UI" w:cs="Segoe UI"/>
          <w:sz w:val="20"/>
        </w:rPr>
        <w:t>.</w:t>
      </w:r>
      <w:r w:rsidR="006741A6" w:rsidRPr="00CA6A81">
        <w:rPr>
          <w:rFonts w:ascii="Segoe UI" w:hAnsi="Segoe UI" w:cs="Segoe UI"/>
          <w:sz w:val="20"/>
        </w:rPr>
        <w:t>,- Kč/m</w:t>
      </w:r>
      <w:r w:rsidR="006741A6" w:rsidRPr="00CA6A81">
        <w:rPr>
          <w:rFonts w:ascii="Segoe UI" w:hAnsi="Segoe UI" w:cs="Segoe UI"/>
          <w:sz w:val="20"/>
          <w:vertAlign w:val="superscript"/>
        </w:rPr>
        <w:t>2</w:t>
      </w:r>
      <w:r w:rsidR="004876E3" w:rsidRPr="00CA6A81">
        <w:rPr>
          <w:rFonts w:ascii="Segoe UI" w:hAnsi="Segoe UI" w:cs="Segoe UI"/>
          <w:sz w:val="20"/>
        </w:rPr>
        <w:t>/měsíc</w:t>
      </w:r>
      <w:r w:rsidR="00497090" w:rsidRPr="00CA6A81">
        <w:rPr>
          <w:rFonts w:ascii="Segoe UI" w:hAnsi="Segoe UI" w:cs="Segoe UI"/>
          <w:sz w:val="20"/>
        </w:rPr>
        <w:t>+ DPH v zákonné výši</w:t>
      </w:r>
      <w:r w:rsidR="00881994" w:rsidRPr="00CA6A81">
        <w:rPr>
          <w:rFonts w:ascii="Segoe UI" w:hAnsi="Segoe UI" w:cs="Segoe UI"/>
          <w:sz w:val="20"/>
        </w:rPr>
        <w:t>.</w:t>
      </w:r>
      <w:r w:rsidR="00C102D1" w:rsidRPr="00CA6A81">
        <w:rPr>
          <w:rFonts w:ascii="Segoe UI" w:hAnsi="Segoe UI" w:cs="Segoe UI"/>
          <w:sz w:val="20"/>
        </w:rPr>
        <w:t xml:space="preserve"> </w:t>
      </w:r>
    </w:p>
    <w:p w14:paraId="2176DC71" w14:textId="77777777" w:rsidR="00F2260B" w:rsidRPr="00CA6A81" w:rsidRDefault="00F2260B" w:rsidP="00A922CE">
      <w:pPr>
        <w:tabs>
          <w:tab w:val="left" w:pos="284"/>
        </w:tabs>
        <w:ind w:left="284" w:hanging="284"/>
        <w:jc w:val="both"/>
        <w:rPr>
          <w:rFonts w:ascii="Segoe UI" w:hAnsi="Segoe UI" w:cs="Segoe UI"/>
          <w:sz w:val="20"/>
        </w:rPr>
      </w:pPr>
    </w:p>
    <w:p w14:paraId="4CC17546" w14:textId="07A3D6FD" w:rsidR="00AF1C24" w:rsidRPr="00CC1F94" w:rsidRDefault="00922A96" w:rsidP="00AF1C24">
      <w:pPr>
        <w:numPr>
          <w:ilvl w:val="0"/>
          <w:numId w:val="27"/>
        </w:numPr>
        <w:ind w:left="284" w:hanging="284"/>
        <w:jc w:val="both"/>
        <w:rPr>
          <w:rFonts w:ascii="Segoe UI" w:hAnsi="Segoe UI" w:cs="Segoe UI"/>
          <w:sz w:val="20"/>
        </w:rPr>
      </w:pPr>
      <w:r w:rsidRPr="00CC1F94">
        <w:rPr>
          <w:rFonts w:ascii="Segoe UI" w:hAnsi="Segoe UI" w:cs="Segoe UI"/>
          <w:sz w:val="20"/>
        </w:rPr>
        <w:t xml:space="preserve">Nejpozději do </w:t>
      </w:r>
      <w:r w:rsidR="009B4902" w:rsidRPr="00CC1F94">
        <w:rPr>
          <w:rFonts w:ascii="Segoe UI" w:hAnsi="Segoe UI" w:cs="Segoe UI"/>
          <w:sz w:val="20"/>
        </w:rPr>
        <w:t xml:space="preserve">10 dnů od </w:t>
      </w:r>
      <w:r w:rsidR="00AF1C24" w:rsidRPr="00CC1F94">
        <w:rPr>
          <w:rFonts w:ascii="Segoe UI" w:hAnsi="Segoe UI" w:cs="Segoe UI"/>
          <w:sz w:val="20"/>
        </w:rPr>
        <w:t xml:space="preserve">protokolárního </w:t>
      </w:r>
      <w:r w:rsidR="00DC650B" w:rsidRPr="00CC1F94">
        <w:rPr>
          <w:rFonts w:ascii="Segoe UI" w:hAnsi="Segoe UI" w:cs="Segoe UI"/>
          <w:sz w:val="20"/>
        </w:rPr>
        <w:t xml:space="preserve">vrácení </w:t>
      </w:r>
      <w:r w:rsidR="00AF1C24" w:rsidRPr="00CC1F94">
        <w:rPr>
          <w:rFonts w:ascii="Segoe UI" w:hAnsi="Segoe UI" w:cs="Segoe UI"/>
          <w:sz w:val="20"/>
        </w:rPr>
        <w:t>staveniště pronajímatel</w:t>
      </w:r>
      <w:r w:rsidR="00DC650B" w:rsidRPr="00CC1F94">
        <w:rPr>
          <w:rFonts w:ascii="Segoe UI" w:hAnsi="Segoe UI" w:cs="Segoe UI"/>
          <w:sz w:val="20"/>
        </w:rPr>
        <w:t>i</w:t>
      </w:r>
      <w:r w:rsidR="00AF1C24" w:rsidRPr="00CC1F94">
        <w:rPr>
          <w:rFonts w:ascii="Segoe UI" w:hAnsi="Segoe UI" w:cs="Segoe UI"/>
          <w:sz w:val="20"/>
        </w:rPr>
        <w:t xml:space="preserve"> </w:t>
      </w:r>
      <w:r w:rsidR="002F08B2" w:rsidRPr="00CC1F94">
        <w:rPr>
          <w:rFonts w:ascii="Segoe UI" w:hAnsi="Segoe UI" w:cs="Segoe UI"/>
          <w:sz w:val="20"/>
        </w:rPr>
        <w:t xml:space="preserve">ve smyslu čl. III této smlouvy </w:t>
      </w:r>
      <w:r w:rsidR="00AF1C24" w:rsidRPr="00CC1F94">
        <w:rPr>
          <w:rFonts w:ascii="Segoe UI" w:hAnsi="Segoe UI" w:cs="Segoe UI"/>
          <w:sz w:val="20"/>
        </w:rPr>
        <w:t>vystaví p</w:t>
      </w:r>
      <w:r w:rsidR="009B4902" w:rsidRPr="00CC1F94">
        <w:rPr>
          <w:rFonts w:ascii="Segoe UI" w:hAnsi="Segoe UI" w:cs="Segoe UI"/>
          <w:sz w:val="20"/>
        </w:rPr>
        <w:t>ronajímatel</w:t>
      </w:r>
      <w:r w:rsidR="00386CDF" w:rsidRPr="00CC1F94">
        <w:rPr>
          <w:rFonts w:ascii="Segoe UI" w:hAnsi="Segoe UI" w:cs="Segoe UI"/>
          <w:sz w:val="20"/>
        </w:rPr>
        <w:t xml:space="preserve"> </w:t>
      </w:r>
      <w:r w:rsidR="00AF1C24" w:rsidRPr="00CC1F94">
        <w:rPr>
          <w:rFonts w:ascii="Segoe UI" w:hAnsi="Segoe UI" w:cs="Segoe UI"/>
          <w:sz w:val="20"/>
        </w:rPr>
        <w:t xml:space="preserve">na adresu společnosti </w:t>
      </w:r>
      <w:proofErr w:type="spellStart"/>
      <w:r w:rsidR="00AF1C24" w:rsidRPr="00CC1F94">
        <w:rPr>
          <w:rFonts w:ascii="Segoe UI" w:hAnsi="Segoe UI" w:cs="Segoe UI"/>
          <w:sz w:val="20"/>
        </w:rPr>
        <w:t>GasNet</w:t>
      </w:r>
      <w:proofErr w:type="spellEnd"/>
      <w:r w:rsidR="00AF1C24" w:rsidRPr="00CC1F94">
        <w:rPr>
          <w:rFonts w:ascii="Segoe UI" w:hAnsi="Segoe UI" w:cs="Segoe UI"/>
          <w:sz w:val="20"/>
        </w:rPr>
        <w:t xml:space="preserve">, s.r.o. uvedenou v záhlaví této smlouvy a zašle nájemci v elektronické podobě na </w:t>
      </w:r>
      <w:r w:rsidR="002F08B2" w:rsidRPr="00CC1F94">
        <w:rPr>
          <w:rFonts w:ascii="Segoe UI" w:hAnsi="Segoe UI" w:cs="Segoe UI"/>
          <w:sz w:val="20"/>
        </w:rPr>
        <w:t>e</w:t>
      </w:r>
      <w:r w:rsidR="00CA6A81" w:rsidRPr="00CC1F94">
        <w:rPr>
          <w:rFonts w:ascii="Segoe UI" w:hAnsi="Segoe UI" w:cs="Segoe UI"/>
          <w:sz w:val="20"/>
        </w:rPr>
        <w:t>-</w:t>
      </w:r>
      <w:r w:rsidR="00AF1C24" w:rsidRPr="00CC1F94">
        <w:rPr>
          <w:rFonts w:ascii="Segoe UI" w:hAnsi="Segoe UI" w:cs="Segoe UI"/>
          <w:sz w:val="20"/>
        </w:rPr>
        <w:t>mail</w:t>
      </w:r>
      <w:r w:rsidR="00CA6A81" w:rsidRPr="00CC1F94">
        <w:rPr>
          <w:rFonts w:ascii="Segoe UI" w:hAnsi="Segoe UI" w:cs="Segoe UI"/>
          <w:sz w:val="20"/>
        </w:rPr>
        <w:t>:</w:t>
      </w:r>
      <w:r w:rsidR="00AF1C24" w:rsidRPr="00CC1F94">
        <w:rPr>
          <w:rFonts w:ascii="Segoe UI" w:hAnsi="Segoe UI" w:cs="Segoe UI"/>
          <w:sz w:val="20"/>
        </w:rPr>
        <w:t xml:space="preserve"> el_faktury@gasnet.cz fakturu s náležitostmi daňového dokladu včetně </w:t>
      </w:r>
      <w:proofErr w:type="spellStart"/>
      <w:r w:rsidR="00AF1C24" w:rsidRPr="00CC1F94">
        <w:rPr>
          <w:rFonts w:ascii="Segoe UI" w:hAnsi="Segoe UI" w:cs="Segoe UI"/>
          <w:sz w:val="20"/>
        </w:rPr>
        <w:t>skenu</w:t>
      </w:r>
      <w:proofErr w:type="spellEnd"/>
      <w:r w:rsidR="00AF1C24" w:rsidRPr="00CC1F94">
        <w:rPr>
          <w:rFonts w:ascii="Segoe UI" w:hAnsi="Segoe UI" w:cs="Segoe UI"/>
          <w:sz w:val="20"/>
        </w:rPr>
        <w:t xml:space="preserve"> této uzavřené smlouvy. Den uskutečnění zdanitelného plnění tak bude shodný se dnem vystavení faktury s náležitostmi daňového dokladu. </w:t>
      </w:r>
      <w:r w:rsidR="002F08B2" w:rsidRPr="00CC1F94">
        <w:rPr>
          <w:rFonts w:ascii="Segoe UI" w:hAnsi="Segoe UI" w:cs="Segoe UI"/>
          <w:sz w:val="20"/>
        </w:rPr>
        <w:t>Nájemné</w:t>
      </w:r>
      <w:r w:rsidR="00AF1C24" w:rsidRPr="00CC1F94">
        <w:rPr>
          <w:rFonts w:ascii="Segoe UI" w:hAnsi="Segoe UI" w:cs="Segoe UI"/>
          <w:sz w:val="20"/>
        </w:rPr>
        <w:t xml:space="preserve"> </w:t>
      </w:r>
      <w:r w:rsidR="00DC650B" w:rsidRPr="00CC1F94">
        <w:rPr>
          <w:rFonts w:ascii="Segoe UI" w:hAnsi="Segoe UI" w:cs="Segoe UI"/>
          <w:sz w:val="20"/>
        </w:rPr>
        <w:t xml:space="preserve">je </w:t>
      </w:r>
      <w:r w:rsidR="00AF1C24" w:rsidRPr="00CC1F94">
        <w:rPr>
          <w:rFonts w:ascii="Segoe UI" w:hAnsi="Segoe UI" w:cs="Segoe UI"/>
          <w:sz w:val="20"/>
        </w:rPr>
        <w:t>splatn</w:t>
      </w:r>
      <w:r w:rsidR="002F08B2" w:rsidRPr="00CC1F94">
        <w:rPr>
          <w:rFonts w:ascii="Segoe UI" w:hAnsi="Segoe UI" w:cs="Segoe UI"/>
          <w:sz w:val="20"/>
        </w:rPr>
        <w:t>é</w:t>
      </w:r>
      <w:r w:rsidR="00AF1C24" w:rsidRPr="00CC1F94">
        <w:rPr>
          <w:rFonts w:ascii="Segoe UI" w:hAnsi="Segoe UI" w:cs="Segoe UI"/>
          <w:sz w:val="20"/>
        </w:rPr>
        <w:t xml:space="preserve"> do 30 dnů ode dne doručení faktury </w:t>
      </w:r>
      <w:r w:rsidR="00DC650B" w:rsidRPr="00CC1F94">
        <w:rPr>
          <w:rFonts w:ascii="Segoe UI" w:hAnsi="Segoe UI" w:cs="Segoe UI"/>
          <w:sz w:val="20"/>
        </w:rPr>
        <w:t>nájemci</w:t>
      </w:r>
      <w:r w:rsidR="00AF1C24" w:rsidRPr="00CC1F94">
        <w:rPr>
          <w:rFonts w:ascii="Segoe UI" w:hAnsi="Segoe UI" w:cs="Segoe UI"/>
          <w:sz w:val="20"/>
        </w:rPr>
        <w:t xml:space="preserve">. </w:t>
      </w:r>
      <w:r w:rsidR="001C6580" w:rsidRPr="00CC1F94">
        <w:rPr>
          <w:rFonts w:ascii="Segoe UI" w:hAnsi="Segoe UI" w:cs="Segoe UI"/>
          <w:sz w:val="20"/>
        </w:rPr>
        <w:t>Kromě zákonných náležitostí musí daňový doklad obsahovat odkaz na číslo této smlouvy nájemce a zveřejněný bankovní účet pronajímatele, na který má být úplata uhrazena.</w:t>
      </w:r>
    </w:p>
    <w:p w14:paraId="49F5B56E" w14:textId="77777777" w:rsidR="00AF1C24" w:rsidRPr="00CC1F94" w:rsidRDefault="00AF1C24" w:rsidP="00AF1C24">
      <w:pPr>
        <w:ind w:left="284"/>
        <w:jc w:val="both"/>
        <w:rPr>
          <w:rFonts w:ascii="Segoe UI" w:hAnsi="Segoe UI" w:cs="Segoe UI"/>
          <w:sz w:val="20"/>
        </w:rPr>
      </w:pPr>
    </w:p>
    <w:p w14:paraId="172FA255" w14:textId="2260AAF4" w:rsidR="00F31272" w:rsidRPr="00CC1F94" w:rsidRDefault="006741A6" w:rsidP="00AF1C24">
      <w:pPr>
        <w:numPr>
          <w:ilvl w:val="0"/>
          <w:numId w:val="27"/>
        </w:numPr>
        <w:ind w:left="284" w:hanging="284"/>
        <w:jc w:val="both"/>
        <w:rPr>
          <w:rFonts w:ascii="Segoe UI" w:hAnsi="Segoe UI" w:cs="Segoe UI"/>
          <w:sz w:val="20"/>
        </w:rPr>
      </w:pPr>
      <w:r w:rsidRPr="00CC1F94">
        <w:rPr>
          <w:rFonts w:ascii="Segoe UI" w:hAnsi="Segoe UI" w:cs="Segoe UI"/>
          <w:sz w:val="20"/>
        </w:rPr>
        <w:t xml:space="preserve">Nájemce prohlašuje, že realizace stavby </w:t>
      </w:r>
      <w:r w:rsidR="00AF1C24" w:rsidRPr="00CC1F94">
        <w:rPr>
          <w:rFonts w:ascii="Segoe UI" w:hAnsi="Segoe UI" w:cs="Segoe UI"/>
          <w:sz w:val="20"/>
        </w:rPr>
        <w:t>plynárenského zařízení</w:t>
      </w:r>
      <w:r w:rsidRPr="00CC1F94">
        <w:rPr>
          <w:rFonts w:ascii="Segoe UI" w:hAnsi="Segoe UI" w:cs="Segoe UI"/>
          <w:sz w:val="20"/>
        </w:rPr>
        <w:t xml:space="preserve"> na předmětu nájmu</w:t>
      </w:r>
      <w:r w:rsidR="002F08B2" w:rsidRPr="00CC1F94">
        <w:rPr>
          <w:rFonts w:ascii="Segoe UI" w:hAnsi="Segoe UI" w:cs="Segoe UI"/>
          <w:sz w:val="20"/>
        </w:rPr>
        <w:t xml:space="preserve">, tj. doba od převzetí pozemku nájemcem do doby vrácení pozemků pronajímateli dle čl. III </w:t>
      </w:r>
      <w:proofErr w:type="gramStart"/>
      <w:r w:rsidR="002F08B2" w:rsidRPr="00CC1F94">
        <w:rPr>
          <w:rFonts w:ascii="Segoe UI" w:hAnsi="Segoe UI" w:cs="Segoe UI"/>
          <w:sz w:val="20"/>
        </w:rPr>
        <w:t>této</w:t>
      </w:r>
      <w:proofErr w:type="gramEnd"/>
      <w:r w:rsidR="002F08B2" w:rsidRPr="00CC1F94">
        <w:rPr>
          <w:rFonts w:ascii="Segoe UI" w:hAnsi="Segoe UI" w:cs="Segoe UI"/>
          <w:sz w:val="20"/>
        </w:rPr>
        <w:t xml:space="preserve"> smlouvy</w:t>
      </w:r>
      <w:r w:rsidR="009973F4" w:rsidRPr="00CC1F94">
        <w:rPr>
          <w:rFonts w:ascii="Segoe UI" w:hAnsi="Segoe UI" w:cs="Segoe UI"/>
          <w:sz w:val="20"/>
        </w:rPr>
        <w:t>,</w:t>
      </w:r>
      <w:r w:rsidR="002F08B2" w:rsidRPr="00CC1F94">
        <w:rPr>
          <w:rFonts w:ascii="Segoe UI" w:hAnsi="Segoe UI" w:cs="Segoe UI"/>
          <w:sz w:val="20"/>
        </w:rPr>
        <w:t xml:space="preserve"> </w:t>
      </w:r>
      <w:r w:rsidRPr="00CC1F94">
        <w:rPr>
          <w:rFonts w:ascii="Segoe UI" w:hAnsi="Segoe UI" w:cs="Segoe UI"/>
          <w:sz w:val="20"/>
        </w:rPr>
        <w:t xml:space="preserve">nebude delší než </w:t>
      </w:r>
      <w:r w:rsidR="00667263" w:rsidRPr="00CC1F94">
        <w:rPr>
          <w:rFonts w:ascii="Segoe UI" w:hAnsi="Segoe UI" w:cs="Segoe UI"/>
          <w:sz w:val="20"/>
        </w:rPr>
        <w:t>…………..</w:t>
      </w:r>
      <w:r w:rsidRPr="00CC1F94">
        <w:rPr>
          <w:rFonts w:ascii="Segoe UI" w:hAnsi="Segoe UI" w:cs="Segoe UI"/>
          <w:sz w:val="20"/>
        </w:rPr>
        <w:t xml:space="preserve"> dní</w:t>
      </w:r>
      <w:r w:rsidR="00667263" w:rsidRPr="00CC1F94">
        <w:rPr>
          <w:rFonts w:ascii="Segoe UI" w:hAnsi="Segoe UI" w:cs="Segoe UI"/>
          <w:sz w:val="20"/>
        </w:rPr>
        <w:t>.</w:t>
      </w:r>
      <w:r w:rsidR="0007781B" w:rsidRPr="00CC1F94">
        <w:rPr>
          <w:rFonts w:ascii="Segoe UI" w:hAnsi="Segoe UI" w:cs="Segoe UI"/>
          <w:sz w:val="20"/>
        </w:rPr>
        <w:t xml:space="preserve"> </w:t>
      </w:r>
    </w:p>
    <w:p w14:paraId="7A764E82" w14:textId="77777777" w:rsidR="00F31272" w:rsidRPr="00CA6A81" w:rsidRDefault="00F31272" w:rsidP="00AF1C24">
      <w:pPr>
        <w:jc w:val="both"/>
        <w:rPr>
          <w:rFonts w:ascii="Segoe UI" w:hAnsi="Segoe UI" w:cs="Segoe UI"/>
          <w:sz w:val="20"/>
        </w:rPr>
      </w:pPr>
    </w:p>
    <w:p w14:paraId="46D2168B" w14:textId="02D22914" w:rsidR="00F31272" w:rsidRPr="00CA6A81" w:rsidRDefault="00F31272" w:rsidP="00F31272">
      <w:pPr>
        <w:numPr>
          <w:ilvl w:val="0"/>
          <w:numId w:val="27"/>
        </w:numPr>
        <w:ind w:left="284" w:hanging="284"/>
        <w:jc w:val="both"/>
        <w:rPr>
          <w:rFonts w:ascii="Segoe UI" w:hAnsi="Segoe UI" w:cs="Segoe UI"/>
          <w:sz w:val="20"/>
        </w:rPr>
      </w:pPr>
      <w:r w:rsidRPr="00CA6A81">
        <w:rPr>
          <w:rFonts w:ascii="Segoe UI" w:hAnsi="Segoe UI" w:cs="Segoe UI"/>
          <w:sz w:val="20"/>
        </w:rPr>
        <w:t xml:space="preserve">Pokud k datu uskutečnění zdanitelného plnění budou </w:t>
      </w:r>
      <w:r w:rsidRPr="004C1526">
        <w:rPr>
          <w:rFonts w:ascii="Segoe UI" w:hAnsi="Segoe UI" w:cs="Segoe UI"/>
          <w:sz w:val="20"/>
          <w:highlight w:val="yellow"/>
          <w:rPrChange w:id="6" w:author="Lokajíček Jan, JUDr." w:date="2022-06-14T08:04:00Z">
            <w:rPr>
              <w:rFonts w:ascii="Segoe UI" w:hAnsi="Segoe UI" w:cs="Segoe UI"/>
              <w:sz w:val="20"/>
            </w:rPr>
          </w:rPrChange>
        </w:rPr>
        <w:t xml:space="preserve">u </w:t>
      </w:r>
      <w:del w:id="7" w:author="Lokajíček Jan, JUDr." w:date="2022-06-14T08:04:00Z">
        <w:r w:rsidRPr="004C1526" w:rsidDel="004C1526">
          <w:rPr>
            <w:rFonts w:ascii="Segoe UI" w:hAnsi="Segoe UI" w:cs="Segoe UI"/>
            <w:sz w:val="20"/>
            <w:highlight w:val="yellow"/>
            <w:rPrChange w:id="8" w:author="Lokajíček Jan, JUDr." w:date="2022-06-14T08:04:00Z">
              <w:rPr>
                <w:rFonts w:ascii="Segoe UI" w:hAnsi="Segoe UI" w:cs="Segoe UI"/>
                <w:sz w:val="20"/>
              </w:rPr>
            </w:rPrChange>
          </w:rPr>
          <w:delText xml:space="preserve">povinného </w:delText>
        </w:r>
      </w:del>
      <w:commentRangeStart w:id="9"/>
      <w:ins w:id="10" w:author="Lokajíček Jan, JUDr." w:date="2022-06-14T08:04:00Z">
        <w:r w:rsidR="004C1526" w:rsidRPr="004C1526">
          <w:rPr>
            <w:rFonts w:ascii="Segoe UI" w:hAnsi="Segoe UI" w:cs="Segoe UI"/>
            <w:sz w:val="20"/>
            <w:highlight w:val="yellow"/>
            <w:rPrChange w:id="11" w:author="Lokajíček Jan, JUDr." w:date="2022-06-14T08:04:00Z">
              <w:rPr>
                <w:rFonts w:ascii="Segoe UI" w:hAnsi="Segoe UI" w:cs="Segoe UI"/>
                <w:sz w:val="20"/>
              </w:rPr>
            </w:rPrChange>
          </w:rPr>
          <w:t>pronajímatele</w:t>
        </w:r>
        <w:commentRangeEnd w:id="9"/>
        <w:r w:rsidR="004C1526">
          <w:rPr>
            <w:rStyle w:val="Odkaznakoment"/>
          </w:rPr>
          <w:commentReference w:id="9"/>
        </w:r>
        <w:r w:rsidR="004C1526" w:rsidRPr="00CA6A81">
          <w:rPr>
            <w:rFonts w:ascii="Segoe UI" w:hAnsi="Segoe UI" w:cs="Segoe UI"/>
            <w:sz w:val="20"/>
          </w:rPr>
          <w:t xml:space="preserve"> </w:t>
        </w:r>
      </w:ins>
      <w:r w:rsidRPr="00CA6A81">
        <w:rPr>
          <w:rFonts w:ascii="Segoe UI" w:hAnsi="Segoe UI" w:cs="Segoe UI"/>
          <w:sz w:val="20"/>
        </w:rPr>
        <w:t>naplněny podmínky ustanovení § 106a zákona č. 235/2004 Sb., o dani z přidané hodnoty, ve znění pozdějších předpisů (dále jen</w:t>
      </w:r>
      <w:r w:rsidRPr="00CA6A81">
        <w:rPr>
          <w:rFonts w:ascii="Segoe UI" w:hAnsi="Segoe UI" w:cs="Segoe UI"/>
          <w:b/>
          <w:sz w:val="20"/>
        </w:rPr>
        <w:t xml:space="preserve"> „</w:t>
      </w:r>
      <w:proofErr w:type="spellStart"/>
      <w:r w:rsidRPr="00CA6A81">
        <w:rPr>
          <w:rFonts w:ascii="Segoe UI" w:hAnsi="Segoe UI" w:cs="Segoe UI"/>
          <w:b/>
          <w:sz w:val="20"/>
        </w:rPr>
        <w:t>ZoDPH</w:t>
      </w:r>
      <w:proofErr w:type="spellEnd"/>
      <w:r w:rsidRPr="00CA6A81">
        <w:rPr>
          <w:rFonts w:ascii="Segoe UI" w:hAnsi="Segoe UI" w:cs="Segoe UI"/>
          <w:b/>
          <w:sz w:val="20"/>
        </w:rPr>
        <w:t>“</w:t>
      </w:r>
      <w:r w:rsidRPr="00CA6A81">
        <w:rPr>
          <w:rFonts w:ascii="Segoe UI" w:hAnsi="Segoe UI" w:cs="Segoe UI"/>
          <w:sz w:val="20"/>
        </w:rPr>
        <w:t xml:space="preserve">), je </w:t>
      </w:r>
      <w:r w:rsidR="00DC650B" w:rsidRPr="00CA6A81">
        <w:rPr>
          <w:rFonts w:ascii="Segoe UI" w:hAnsi="Segoe UI" w:cs="Segoe UI"/>
          <w:sz w:val="20"/>
        </w:rPr>
        <w:t>nájemce</w:t>
      </w:r>
      <w:r w:rsidR="00D45255" w:rsidRPr="00CA6A81">
        <w:rPr>
          <w:rFonts w:ascii="Segoe UI" w:hAnsi="Segoe UI" w:cs="Segoe UI"/>
          <w:sz w:val="20"/>
        </w:rPr>
        <w:t xml:space="preserve"> </w:t>
      </w:r>
      <w:r w:rsidRPr="00CC1F94">
        <w:rPr>
          <w:rFonts w:ascii="Segoe UI" w:hAnsi="Segoe UI" w:cs="Segoe UI"/>
          <w:sz w:val="20"/>
        </w:rPr>
        <w:t xml:space="preserve">oprávněn postupovat podle ustanovení § 109a </w:t>
      </w:r>
      <w:proofErr w:type="spellStart"/>
      <w:r w:rsidRPr="00CC1F94">
        <w:rPr>
          <w:rFonts w:ascii="Segoe UI" w:hAnsi="Segoe UI" w:cs="Segoe UI"/>
          <w:sz w:val="20"/>
        </w:rPr>
        <w:t>ZoDPH</w:t>
      </w:r>
      <w:proofErr w:type="spellEnd"/>
      <w:r w:rsidRPr="00CC1F94">
        <w:rPr>
          <w:rFonts w:ascii="Segoe UI" w:hAnsi="Segoe UI" w:cs="Segoe UI"/>
          <w:sz w:val="20"/>
        </w:rPr>
        <w:t xml:space="preserve">, tj. zvláštním způsobem zajištění daně. V takovém případě je </w:t>
      </w:r>
      <w:r w:rsidR="00DC650B" w:rsidRPr="00CC1F94">
        <w:rPr>
          <w:rFonts w:ascii="Segoe UI" w:hAnsi="Segoe UI" w:cs="Segoe UI"/>
          <w:sz w:val="20"/>
        </w:rPr>
        <w:t>nájemce</w:t>
      </w:r>
      <w:r w:rsidR="00D45255" w:rsidRPr="00CC1F94">
        <w:rPr>
          <w:rFonts w:ascii="Segoe UI" w:hAnsi="Segoe UI" w:cs="Segoe UI"/>
          <w:sz w:val="20"/>
        </w:rPr>
        <w:t xml:space="preserve"> </w:t>
      </w:r>
      <w:r w:rsidRPr="00CC1F94">
        <w:rPr>
          <w:rFonts w:ascii="Segoe UI" w:hAnsi="Segoe UI" w:cs="Segoe UI"/>
          <w:sz w:val="20"/>
        </w:rPr>
        <w:t xml:space="preserve">oprávněn uhradit část svého finančního závazku, tedy část </w:t>
      </w:r>
      <w:r w:rsidR="00D45255" w:rsidRPr="00CC1F94">
        <w:rPr>
          <w:rFonts w:ascii="Segoe UI" w:hAnsi="Segoe UI" w:cs="Segoe UI"/>
          <w:sz w:val="20"/>
        </w:rPr>
        <w:t>nájemného</w:t>
      </w:r>
      <w:r w:rsidRPr="00CC1F94">
        <w:rPr>
          <w:rFonts w:ascii="Segoe UI" w:hAnsi="Segoe UI" w:cs="Segoe UI"/>
          <w:sz w:val="20"/>
        </w:rPr>
        <w:t xml:space="preserve">, ve výši vypočtené daně z přidané hodnoty nikoliv na bankovní účet </w:t>
      </w:r>
      <w:r w:rsidR="00DC650B" w:rsidRPr="00CC1F94">
        <w:rPr>
          <w:rFonts w:ascii="Segoe UI" w:hAnsi="Segoe UI" w:cs="Segoe UI"/>
          <w:sz w:val="20"/>
        </w:rPr>
        <w:t>pronajímatele</w:t>
      </w:r>
      <w:r w:rsidRPr="00CC1F94">
        <w:rPr>
          <w:rFonts w:ascii="Segoe UI" w:hAnsi="Segoe UI" w:cs="Segoe UI"/>
          <w:sz w:val="20"/>
        </w:rPr>
        <w:t xml:space="preserve">, ale přímo na bankovní účet příslušného správce daně. Tímto bude finanční závazek </w:t>
      </w:r>
      <w:r w:rsidR="00DC650B" w:rsidRPr="00CC1F94">
        <w:rPr>
          <w:rFonts w:ascii="Segoe UI" w:hAnsi="Segoe UI" w:cs="Segoe UI"/>
          <w:sz w:val="20"/>
        </w:rPr>
        <w:t>nájemce</w:t>
      </w:r>
      <w:r w:rsidR="00785854" w:rsidRPr="00CC1F94">
        <w:rPr>
          <w:rFonts w:ascii="Segoe UI" w:hAnsi="Segoe UI" w:cs="Segoe UI"/>
          <w:sz w:val="20"/>
        </w:rPr>
        <w:t xml:space="preserve"> </w:t>
      </w:r>
      <w:r w:rsidRPr="00CC1F94">
        <w:rPr>
          <w:rFonts w:ascii="Segoe UI" w:hAnsi="Segoe UI" w:cs="Segoe UI"/>
          <w:sz w:val="20"/>
        </w:rPr>
        <w:t xml:space="preserve">vůči </w:t>
      </w:r>
      <w:r w:rsidR="00DC650B" w:rsidRPr="00CC1F94">
        <w:rPr>
          <w:rFonts w:ascii="Segoe UI" w:hAnsi="Segoe UI" w:cs="Segoe UI"/>
          <w:sz w:val="20"/>
        </w:rPr>
        <w:t>pronajímateli</w:t>
      </w:r>
      <w:r w:rsidR="00785854" w:rsidRPr="00CC1F94">
        <w:rPr>
          <w:rFonts w:ascii="Segoe UI" w:hAnsi="Segoe UI" w:cs="Segoe UI"/>
          <w:sz w:val="20"/>
        </w:rPr>
        <w:t xml:space="preserve"> </w:t>
      </w:r>
      <w:r w:rsidRPr="00CC1F94">
        <w:rPr>
          <w:rFonts w:ascii="Segoe UI" w:hAnsi="Segoe UI" w:cs="Segoe UI"/>
          <w:sz w:val="20"/>
        </w:rPr>
        <w:t>v části vypočtené výše daně z přidané hodnoty vyrovnaný.</w:t>
      </w:r>
    </w:p>
    <w:p w14:paraId="5CC7D335" w14:textId="77777777" w:rsidR="00D87435" w:rsidRPr="00CA6A81" w:rsidRDefault="00D87435" w:rsidP="00D87435">
      <w:pPr>
        <w:ind w:left="284" w:hanging="284"/>
        <w:jc w:val="both"/>
        <w:rPr>
          <w:rFonts w:ascii="Segoe UI" w:hAnsi="Segoe UI" w:cs="Segoe UI"/>
          <w:b/>
          <w:sz w:val="20"/>
        </w:rPr>
      </w:pPr>
    </w:p>
    <w:p w14:paraId="78FE6E58" w14:textId="77777777" w:rsidR="00937022" w:rsidRPr="00CA6A81" w:rsidRDefault="00937022" w:rsidP="00273FE3">
      <w:pPr>
        <w:ind w:left="284" w:hanging="284"/>
        <w:jc w:val="center"/>
        <w:rPr>
          <w:rFonts w:ascii="Segoe UI" w:hAnsi="Segoe UI" w:cs="Segoe UI"/>
          <w:b/>
          <w:sz w:val="20"/>
        </w:rPr>
      </w:pPr>
      <w:r w:rsidRPr="00CA6A81">
        <w:rPr>
          <w:rFonts w:ascii="Segoe UI" w:hAnsi="Segoe UI" w:cs="Segoe UI"/>
          <w:b/>
          <w:sz w:val="20"/>
        </w:rPr>
        <w:t>V.</w:t>
      </w:r>
    </w:p>
    <w:p w14:paraId="53DC1ADB" w14:textId="77777777" w:rsidR="006B1BCC" w:rsidRPr="00CA6A81" w:rsidRDefault="00D442CA" w:rsidP="00677071">
      <w:pPr>
        <w:ind w:left="284" w:hanging="284"/>
        <w:jc w:val="both"/>
        <w:rPr>
          <w:rFonts w:ascii="Segoe UI" w:hAnsi="Segoe UI" w:cs="Segoe UI"/>
          <w:sz w:val="20"/>
        </w:rPr>
      </w:pPr>
      <w:r w:rsidRPr="00CA6A81">
        <w:rPr>
          <w:rFonts w:ascii="Segoe UI" w:hAnsi="Segoe UI" w:cs="Segoe UI"/>
          <w:sz w:val="20"/>
        </w:rPr>
        <w:t>1.</w:t>
      </w:r>
      <w:r w:rsidRPr="00CA6A81">
        <w:rPr>
          <w:rFonts w:ascii="Segoe UI" w:hAnsi="Segoe UI" w:cs="Segoe UI"/>
          <w:sz w:val="20"/>
        </w:rPr>
        <w:tab/>
      </w:r>
      <w:r w:rsidR="008C7452" w:rsidRPr="00CA6A81">
        <w:rPr>
          <w:rFonts w:ascii="Segoe UI" w:hAnsi="Segoe UI" w:cs="Segoe UI"/>
          <w:sz w:val="20"/>
        </w:rPr>
        <w:t>Náje</w:t>
      </w:r>
      <w:r w:rsidRPr="00CA6A81">
        <w:rPr>
          <w:rFonts w:ascii="Segoe UI" w:hAnsi="Segoe UI" w:cs="Segoe UI"/>
          <w:sz w:val="20"/>
        </w:rPr>
        <w:t>mce je povinen užívat předmět nájmu</w:t>
      </w:r>
      <w:r w:rsidR="008C7452" w:rsidRPr="00CA6A81">
        <w:rPr>
          <w:rFonts w:ascii="Segoe UI" w:hAnsi="Segoe UI" w:cs="Segoe UI"/>
          <w:sz w:val="20"/>
        </w:rPr>
        <w:t xml:space="preserve"> jen k účelu </w:t>
      </w:r>
      <w:r w:rsidR="007B15CB" w:rsidRPr="00CA6A81">
        <w:rPr>
          <w:rFonts w:ascii="Segoe UI" w:hAnsi="Segoe UI" w:cs="Segoe UI"/>
          <w:sz w:val="20"/>
        </w:rPr>
        <w:t xml:space="preserve">sjednanému v této </w:t>
      </w:r>
      <w:r w:rsidRPr="00CA6A81">
        <w:rPr>
          <w:rFonts w:ascii="Segoe UI" w:hAnsi="Segoe UI" w:cs="Segoe UI"/>
          <w:sz w:val="20"/>
        </w:rPr>
        <w:t>smlouvě</w:t>
      </w:r>
      <w:r w:rsidR="008C7452" w:rsidRPr="00CA6A81">
        <w:rPr>
          <w:rFonts w:ascii="Segoe UI" w:hAnsi="Segoe UI" w:cs="Segoe UI"/>
          <w:sz w:val="20"/>
        </w:rPr>
        <w:t>.</w:t>
      </w:r>
    </w:p>
    <w:p w14:paraId="3DFF2B2F" w14:textId="77777777" w:rsidR="00677071" w:rsidRPr="00CA6A81" w:rsidRDefault="00677071" w:rsidP="00677071">
      <w:pPr>
        <w:jc w:val="both"/>
        <w:rPr>
          <w:rFonts w:ascii="Segoe UI" w:hAnsi="Segoe UI" w:cs="Segoe UI"/>
          <w:sz w:val="20"/>
        </w:rPr>
      </w:pPr>
    </w:p>
    <w:p w14:paraId="01288BEF" w14:textId="021C5A46" w:rsidR="008C7452" w:rsidRPr="00CA6A81" w:rsidRDefault="00D442CA" w:rsidP="0038569F">
      <w:pPr>
        <w:ind w:left="284" w:hanging="284"/>
        <w:jc w:val="both"/>
        <w:rPr>
          <w:rFonts w:ascii="Segoe UI" w:hAnsi="Segoe UI" w:cs="Segoe UI"/>
          <w:sz w:val="20"/>
        </w:rPr>
      </w:pPr>
      <w:r w:rsidRPr="00CA6A81">
        <w:rPr>
          <w:rFonts w:ascii="Segoe UI" w:hAnsi="Segoe UI" w:cs="Segoe UI"/>
          <w:sz w:val="20"/>
        </w:rPr>
        <w:t>2.</w:t>
      </w:r>
      <w:r w:rsidRPr="00CA6A81">
        <w:rPr>
          <w:rFonts w:ascii="Segoe UI" w:hAnsi="Segoe UI" w:cs="Segoe UI"/>
          <w:sz w:val="20"/>
        </w:rPr>
        <w:tab/>
        <w:t xml:space="preserve">Nájemce není </w:t>
      </w:r>
      <w:r w:rsidR="008C7452" w:rsidRPr="00CA6A81">
        <w:rPr>
          <w:rFonts w:ascii="Segoe UI" w:hAnsi="Segoe UI" w:cs="Segoe UI"/>
          <w:sz w:val="20"/>
        </w:rPr>
        <w:t xml:space="preserve">bez souhlasu pronajímatele </w:t>
      </w:r>
      <w:r w:rsidRPr="00CA6A81">
        <w:rPr>
          <w:rFonts w:ascii="Segoe UI" w:hAnsi="Segoe UI" w:cs="Segoe UI"/>
          <w:sz w:val="20"/>
        </w:rPr>
        <w:t xml:space="preserve">oprávněn provádět změnu </w:t>
      </w:r>
      <w:r w:rsidR="008C7452" w:rsidRPr="00CA6A81">
        <w:rPr>
          <w:rFonts w:ascii="Segoe UI" w:hAnsi="Segoe UI" w:cs="Segoe UI"/>
          <w:sz w:val="20"/>
        </w:rPr>
        <w:t>podstaty</w:t>
      </w:r>
      <w:r w:rsidRPr="00CA6A81">
        <w:rPr>
          <w:rFonts w:ascii="Segoe UI" w:hAnsi="Segoe UI" w:cs="Segoe UI"/>
          <w:sz w:val="20"/>
        </w:rPr>
        <w:t xml:space="preserve"> p</w:t>
      </w:r>
      <w:r w:rsidR="00717BF2" w:rsidRPr="00CA6A81">
        <w:rPr>
          <w:rFonts w:ascii="Segoe UI" w:hAnsi="Segoe UI" w:cs="Segoe UI"/>
          <w:sz w:val="20"/>
        </w:rPr>
        <w:t xml:space="preserve">ředmětu nájmu, </w:t>
      </w:r>
      <w:r w:rsidR="008C7452" w:rsidRPr="00CA6A81">
        <w:rPr>
          <w:rFonts w:ascii="Segoe UI" w:hAnsi="Segoe UI" w:cs="Segoe UI"/>
          <w:sz w:val="20"/>
        </w:rPr>
        <w:t>případně na něm provádět jakékoliv změny nebo stavby.</w:t>
      </w:r>
    </w:p>
    <w:p w14:paraId="4069660B" w14:textId="77777777" w:rsidR="0038569F" w:rsidRPr="00CA6A81" w:rsidRDefault="0038569F" w:rsidP="0038569F">
      <w:pPr>
        <w:ind w:left="284" w:hanging="284"/>
        <w:jc w:val="both"/>
        <w:rPr>
          <w:rFonts w:ascii="Segoe UI" w:hAnsi="Segoe UI" w:cs="Segoe UI"/>
          <w:sz w:val="20"/>
        </w:rPr>
      </w:pPr>
    </w:p>
    <w:p w14:paraId="0B8D0BD8" w14:textId="27CF547B" w:rsidR="006B1BCC" w:rsidRPr="00CA6A81" w:rsidRDefault="00717BF2" w:rsidP="0038569F">
      <w:pPr>
        <w:numPr>
          <w:ilvl w:val="0"/>
          <w:numId w:val="11"/>
        </w:numPr>
        <w:jc w:val="both"/>
        <w:rPr>
          <w:rFonts w:ascii="Segoe UI" w:hAnsi="Segoe UI" w:cs="Segoe UI"/>
          <w:sz w:val="20"/>
        </w:rPr>
      </w:pPr>
      <w:r w:rsidRPr="00CA6A81">
        <w:rPr>
          <w:rFonts w:ascii="Segoe UI" w:hAnsi="Segoe UI" w:cs="Segoe UI"/>
          <w:sz w:val="20"/>
        </w:rPr>
        <w:t>V případě s</w:t>
      </w:r>
      <w:r w:rsidR="008C7452" w:rsidRPr="00CA6A81">
        <w:rPr>
          <w:rFonts w:ascii="Segoe UI" w:hAnsi="Segoe UI" w:cs="Segoe UI"/>
          <w:sz w:val="20"/>
        </w:rPr>
        <w:t xml:space="preserve">končení nájmu je nájemce povinen na své náklady uvést </w:t>
      </w:r>
      <w:r w:rsidRPr="00CA6A81">
        <w:rPr>
          <w:rFonts w:ascii="Segoe UI" w:hAnsi="Segoe UI" w:cs="Segoe UI"/>
          <w:sz w:val="20"/>
        </w:rPr>
        <w:t xml:space="preserve">předmět nájmu </w:t>
      </w:r>
      <w:r w:rsidR="008C7452" w:rsidRPr="00CA6A81">
        <w:rPr>
          <w:rFonts w:ascii="Segoe UI" w:hAnsi="Segoe UI" w:cs="Segoe UI"/>
          <w:sz w:val="20"/>
        </w:rPr>
        <w:t xml:space="preserve">do </w:t>
      </w:r>
      <w:r w:rsidR="00B614B3" w:rsidRPr="00CA6A81">
        <w:rPr>
          <w:rFonts w:ascii="Segoe UI" w:hAnsi="Segoe UI" w:cs="Segoe UI"/>
          <w:iCs/>
          <w:sz w:val="20"/>
        </w:rPr>
        <w:t>předchozího stavu, a není-li to možné s ohledem na povahu provedených prací, do stavu odpovídajícímu předchozímu účelu nebo užívání dotčené nemovité věci</w:t>
      </w:r>
      <w:r w:rsidR="008C7452" w:rsidRPr="00CA6A81">
        <w:rPr>
          <w:rFonts w:ascii="Segoe UI" w:hAnsi="Segoe UI" w:cs="Segoe UI"/>
          <w:sz w:val="20"/>
        </w:rPr>
        <w:t>,</w:t>
      </w:r>
      <w:r w:rsidRPr="00CA6A81">
        <w:rPr>
          <w:rFonts w:ascii="Segoe UI" w:hAnsi="Segoe UI" w:cs="Segoe UI"/>
          <w:sz w:val="20"/>
        </w:rPr>
        <w:t xml:space="preserve"> </w:t>
      </w:r>
      <w:r w:rsidR="008C7452" w:rsidRPr="00CA6A81">
        <w:rPr>
          <w:rFonts w:ascii="Segoe UI" w:hAnsi="Segoe UI" w:cs="Segoe UI"/>
          <w:sz w:val="20"/>
        </w:rPr>
        <w:t>pokud se s pronajímatelem písemně nedohodne jinak.</w:t>
      </w:r>
      <w:r w:rsidR="00881994" w:rsidRPr="00CA6A81">
        <w:rPr>
          <w:rFonts w:ascii="Segoe UI" w:hAnsi="Segoe UI" w:cs="Segoe UI"/>
          <w:sz w:val="20"/>
        </w:rPr>
        <w:t xml:space="preserve"> </w:t>
      </w:r>
    </w:p>
    <w:p w14:paraId="49F16530" w14:textId="77777777" w:rsidR="002C639D" w:rsidRPr="00CA6A81" w:rsidRDefault="002C639D" w:rsidP="002C639D">
      <w:pPr>
        <w:ind w:left="283"/>
        <w:jc w:val="both"/>
        <w:rPr>
          <w:rFonts w:ascii="Segoe UI" w:hAnsi="Segoe UI" w:cs="Segoe UI"/>
          <w:sz w:val="20"/>
        </w:rPr>
      </w:pPr>
    </w:p>
    <w:p w14:paraId="02AB6E6A" w14:textId="2037328B" w:rsidR="0096271C" w:rsidRPr="00CC1F94" w:rsidRDefault="0096271C" w:rsidP="0038569F">
      <w:pPr>
        <w:numPr>
          <w:ilvl w:val="0"/>
          <w:numId w:val="11"/>
        </w:numPr>
        <w:jc w:val="both"/>
        <w:rPr>
          <w:rFonts w:ascii="Segoe UI" w:hAnsi="Segoe UI" w:cs="Segoe UI"/>
          <w:sz w:val="20"/>
        </w:rPr>
      </w:pPr>
      <w:r w:rsidRPr="00CC1F94">
        <w:rPr>
          <w:rFonts w:ascii="Segoe UI" w:hAnsi="Segoe UI" w:cs="Segoe UI"/>
          <w:sz w:val="20"/>
        </w:rPr>
        <w:t xml:space="preserve">V případě, že bude nutné během stavby </w:t>
      </w:r>
      <w:r w:rsidR="002C639D" w:rsidRPr="00CC1F94">
        <w:rPr>
          <w:rFonts w:ascii="Segoe UI" w:hAnsi="Segoe UI" w:cs="Segoe UI"/>
          <w:sz w:val="20"/>
        </w:rPr>
        <w:t>plynárenského zařízení</w:t>
      </w:r>
      <w:r w:rsidRPr="00CC1F94">
        <w:rPr>
          <w:rFonts w:ascii="Segoe UI" w:hAnsi="Segoe UI" w:cs="Segoe UI"/>
          <w:sz w:val="20"/>
        </w:rPr>
        <w:t xml:space="preserve"> pokácet dřeviny, budou tyto sepsány v předávacím protokolu</w:t>
      </w:r>
      <w:r w:rsidR="00785854" w:rsidRPr="00CC1F94">
        <w:rPr>
          <w:rFonts w:ascii="Segoe UI" w:hAnsi="Segoe UI" w:cs="Segoe UI"/>
          <w:sz w:val="20"/>
        </w:rPr>
        <w:t xml:space="preserve"> při protokolárním převzetí předmětu nájmu dle čl. III </w:t>
      </w:r>
      <w:proofErr w:type="gramStart"/>
      <w:r w:rsidR="00785854" w:rsidRPr="00CC1F94">
        <w:rPr>
          <w:rFonts w:ascii="Segoe UI" w:hAnsi="Segoe UI" w:cs="Segoe UI"/>
          <w:sz w:val="20"/>
        </w:rPr>
        <w:t>této</w:t>
      </w:r>
      <w:proofErr w:type="gramEnd"/>
      <w:r w:rsidR="00785854" w:rsidRPr="00CC1F94">
        <w:rPr>
          <w:rFonts w:ascii="Segoe UI" w:hAnsi="Segoe UI" w:cs="Segoe UI"/>
          <w:sz w:val="20"/>
        </w:rPr>
        <w:t xml:space="preserve"> smlouvy</w:t>
      </w:r>
      <w:r w:rsidRPr="00CC1F94">
        <w:rPr>
          <w:rFonts w:ascii="Segoe UI" w:hAnsi="Segoe UI" w:cs="Segoe UI"/>
          <w:sz w:val="20"/>
        </w:rPr>
        <w:t xml:space="preserve">, oceněny a bude za ně poskytnuta </w:t>
      </w:r>
      <w:r w:rsidR="00F053E9" w:rsidRPr="00CC1F94">
        <w:rPr>
          <w:rFonts w:ascii="Segoe UI" w:hAnsi="Segoe UI" w:cs="Segoe UI"/>
          <w:sz w:val="20"/>
        </w:rPr>
        <w:t xml:space="preserve">pronajímateli přiměřená </w:t>
      </w:r>
      <w:r w:rsidRPr="00CC1F94">
        <w:rPr>
          <w:rFonts w:ascii="Segoe UI" w:hAnsi="Segoe UI" w:cs="Segoe UI"/>
          <w:sz w:val="20"/>
        </w:rPr>
        <w:t>náhrada</w:t>
      </w:r>
      <w:r w:rsidR="00F053E9" w:rsidRPr="00CC1F94">
        <w:rPr>
          <w:rFonts w:ascii="Segoe UI" w:hAnsi="Segoe UI" w:cs="Segoe UI"/>
          <w:sz w:val="20"/>
        </w:rPr>
        <w:t>.</w:t>
      </w:r>
      <w:r w:rsidRPr="00CC1F94">
        <w:rPr>
          <w:rFonts w:ascii="Segoe UI" w:hAnsi="Segoe UI" w:cs="Segoe UI"/>
          <w:sz w:val="20"/>
        </w:rPr>
        <w:t xml:space="preserve"> </w:t>
      </w:r>
    </w:p>
    <w:p w14:paraId="267C7F4D" w14:textId="77777777" w:rsidR="0038569F" w:rsidRPr="00CC1F94" w:rsidRDefault="0038569F" w:rsidP="0038569F">
      <w:pPr>
        <w:jc w:val="both"/>
        <w:rPr>
          <w:rFonts w:ascii="Segoe UI" w:hAnsi="Segoe UI" w:cs="Segoe UI"/>
          <w:sz w:val="20"/>
        </w:rPr>
      </w:pPr>
    </w:p>
    <w:p w14:paraId="3D0C23E7" w14:textId="081382B1" w:rsidR="006B1BCC" w:rsidRPr="00CC1F94" w:rsidRDefault="00937022" w:rsidP="0038569F">
      <w:pPr>
        <w:numPr>
          <w:ilvl w:val="0"/>
          <w:numId w:val="11"/>
        </w:numPr>
        <w:jc w:val="both"/>
        <w:rPr>
          <w:rFonts w:ascii="Segoe UI" w:hAnsi="Segoe UI" w:cs="Segoe UI"/>
          <w:sz w:val="20"/>
        </w:rPr>
      </w:pPr>
      <w:r w:rsidRPr="00CC1F94">
        <w:rPr>
          <w:rFonts w:ascii="Segoe UI" w:hAnsi="Segoe UI" w:cs="Segoe UI"/>
          <w:sz w:val="20"/>
        </w:rPr>
        <w:t xml:space="preserve">Pronajímatel souhlasí, aby na </w:t>
      </w:r>
      <w:r w:rsidR="00717BF2" w:rsidRPr="00CC1F94">
        <w:rPr>
          <w:rFonts w:ascii="Segoe UI" w:hAnsi="Segoe UI" w:cs="Segoe UI"/>
          <w:sz w:val="20"/>
        </w:rPr>
        <w:t>předmět nájmu mimo pracovníků</w:t>
      </w:r>
      <w:r w:rsidRPr="00CC1F94">
        <w:rPr>
          <w:rFonts w:ascii="Segoe UI" w:hAnsi="Segoe UI" w:cs="Segoe UI"/>
          <w:sz w:val="20"/>
        </w:rPr>
        <w:t xml:space="preserve"> </w:t>
      </w:r>
      <w:r w:rsidR="00275F3A" w:rsidRPr="00CC1F94">
        <w:rPr>
          <w:rFonts w:ascii="Segoe UI" w:hAnsi="Segoe UI" w:cs="Segoe UI"/>
          <w:sz w:val="20"/>
        </w:rPr>
        <w:t xml:space="preserve">nájemce </w:t>
      </w:r>
      <w:r w:rsidR="006B1BCC" w:rsidRPr="00CC1F94">
        <w:rPr>
          <w:rFonts w:ascii="Segoe UI" w:hAnsi="Segoe UI" w:cs="Segoe UI"/>
          <w:sz w:val="20"/>
        </w:rPr>
        <w:t xml:space="preserve">vstupovali </w:t>
      </w:r>
      <w:r w:rsidR="00717BF2" w:rsidRPr="00CC1F94">
        <w:rPr>
          <w:rFonts w:ascii="Segoe UI" w:hAnsi="Segoe UI" w:cs="Segoe UI"/>
          <w:sz w:val="20"/>
        </w:rPr>
        <w:t>i pověření p</w:t>
      </w:r>
      <w:r w:rsidRPr="00CC1F94">
        <w:rPr>
          <w:rFonts w:ascii="Segoe UI" w:hAnsi="Segoe UI" w:cs="Segoe UI"/>
          <w:sz w:val="20"/>
        </w:rPr>
        <w:t xml:space="preserve">racovníci </w:t>
      </w:r>
      <w:r w:rsidR="00F053E9" w:rsidRPr="00CC1F94">
        <w:rPr>
          <w:rFonts w:ascii="Segoe UI" w:hAnsi="Segoe UI" w:cs="Segoe UI"/>
          <w:sz w:val="20"/>
        </w:rPr>
        <w:t>osob</w:t>
      </w:r>
      <w:r w:rsidR="00717BF2" w:rsidRPr="00CC1F94">
        <w:rPr>
          <w:rFonts w:ascii="Segoe UI" w:hAnsi="Segoe UI" w:cs="Segoe UI"/>
          <w:sz w:val="20"/>
        </w:rPr>
        <w:t xml:space="preserve">, které </w:t>
      </w:r>
      <w:r w:rsidRPr="00CC1F94">
        <w:rPr>
          <w:rFonts w:ascii="Segoe UI" w:hAnsi="Segoe UI" w:cs="Segoe UI"/>
          <w:sz w:val="20"/>
        </w:rPr>
        <w:t xml:space="preserve">pro nájemce </w:t>
      </w:r>
      <w:r w:rsidR="00717BF2" w:rsidRPr="00CC1F94">
        <w:rPr>
          <w:rFonts w:ascii="Segoe UI" w:hAnsi="Segoe UI" w:cs="Segoe UI"/>
          <w:sz w:val="20"/>
        </w:rPr>
        <w:t xml:space="preserve">vykonávají </w:t>
      </w:r>
      <w:r w:rsidRPr="00CC1F94">
        <w:rPr>
          <w:rFonts w:ascii="Segoe UI" w:hAnsi="Segoe UI" w:cs="Segoe UI"/>
          <w:sz w:val="20"/>
        </w:rPr>
        <w:t xml:space="preserve">činnosti spojené </w:t>
      </w:r>
      <w:r w:rsidR="00224245" w:rsidRPr="00CC1F94">
        <w:rPr>
          <w:rFonts w:ascii="Segoe UI" w:hAnsi="Segoe UI" w:cs="Segoe UI"/>
          <w:sz w:val="20"/>
        </w:rPr>
        <w:t>s realizací stavby</w:t>
      </w:r>
      <w:r w:rsidR="00F76F5E" w:rsidRPr="00CC1F94">
        <w:rPr>
          <w:rFonts w:ascii="Segoe UI" w:hAnsi="Segoe UI" w:cs="Segoe UI"/>
          <w:sz w:val="20"/>
        </w:rPr>
        <w:t>.</w:t>
      </w:r>
    </w:p>
    <w:p w14:paraId="139C1612" w14:textId="77777777" w:rsidR="00644EC1" w:rsidRPr="00CA6A81" w:rsidRDefault="00644EC1" w:rsidP="00644EC1">
      <w:pPr>
        <w:pStyle w:val="Odstavecseseznamem"/>
        <w:rPr>
          <w:rFonts w:ascii="Segoe UI" w:hAnsi="Segoe UI" w:cs="Segoe UI"/>
          <w:sz w:val="20"/>
        </w:rPr>
      </w:pPr>
    </w:p>
    <w:p w14:paraId="460A48EA" w14:textId="35E740EE" w:rsidR="00644EC1" w:rsidRPr="00CC1F94" w:rsidRDefault="00F053E9" w:rsidP="0038569F">
      <w:pPr>
        <w:numPr>
          <w:ilvl w:val="0"/>
          <w:numId w:val="11"/>
        </w:numPr>
        <w:jc w:val="both"/>
        <w:rPr>
          <w:rFonts w:ascii="Segoe UI" w:hAnsi="Segoe UI" w:cs="Segoe UI"/>
          <w:sz w:val="20"/>
        </w:rPr>
      </w:pPr>
      <w:r w:rsidRPr="00CC1F94">
        <w:rPr>
          <w:rFonts w:ascii="Segoe UI" w:hAnsi="Segoe UI" w:cs="Segoe UI"/>
          <w:sz w:val="20"/>
        </w:rPr>
        <w:t xml:space="preserve">Realizace stavby </w:t>
      </w:r>
      <w:r w:rsidR="00DE0C15" w:rsidRPr="00CC1F94">
        <w:rPr>
          <w:rFonts w:ascii="Segoe UI" w:hAnsi="Segoe UI" w:cs="Segoe UI"/>
          <w:sz w:val="20"/>
        </w:rPr>
        <w:t xml:space="preserve">plynárenského zařízení bude </w:t>
      </w:r>
      <w:r w:rsidR="00644EC1" w:rsidRPr="00CC1F94">
        <w:rPr>
          <w:rFonts w:ascii="Segoe UI" w:hAnsi="Segoe UI" w:cs="Segoe UI"/>
          <w:sz w:val="20"/>
        </w:rPr>
        <w:t>započat</w:t>
      </w:r>
      <w:r w:rsidRPr="00CC1F94">
        <w:rPr>
          <w:rFonts w:ascii="Segoe UI" w:hAnsi="Segoe UI" w:cs="Segoe UI"/>
          <w:sz w:val="20"/>
        </w:rPr>
        <w:t>a</w:t>
      </w:r>
      <w:r w:rsidR="00644EC1" w:rsidRPr="00CC1F94">
        <w:rPr>
          <w:rFonts w:ascii="Segoe UI" w:hAnsi="Segoe UI" w:cs="Segoe UI"/>
          <w:sz w:val="20"/>
        </w:rPr>
        <w:t xml:space="preserve"> v roce </w:t>
      </w:r>
      <w:r w:rsidR="000C626A" w:rsidRPr="00CC1F94">
        <w:rPr>
          <w:rFonts w:ascii="Segoe UI" w:hAnsi="Segoe UI" w:cs="Segoe UI"/>
          <w:sz w:val="20"/>
        </w:rPr>
        <w:t>……</w:t>
      </w:r>
      <w:proofErr w:type="gramStart"/>
      <w:r w:rsidR="000C626A" w:rsidRPr="00CC1F94">
        <w:rPr>
          <w:rFonts w:ascii="Segoe UI" w:hAnsi="Segoe UI" w:cs="Segoe UI"/>
          <w:sz w:val="20"/>
        </w:rPr>
        <w:t>…..</w:t>
      </w:r>
      <w:r w:rsidR="00644EC1" w:rsidRPr="00CC1F94">
        <w:rPr>
          <w:rFonts w:ascii="Segoe UI" w:hAnsi="Segoe UI" w:cs="Segoe UI"/>
          <w:sz w:val="20"/>
        </w:rPr>
        <w:t>.</w:t>
      </w:r>
      <w:proofErr w:type="gramEnd"/>
    </w:p>
    <w:p w14:paraId="44236443" w14:textId="77777777" w:rsidR="00F862FF" w:rsidRPr="00CC1F94" w:rsidRDefault="00F862FF" w:rsidP="00F862FF">
      <w:pPr>
        <w:pStyle w:val="Odstavecseseznamem"/>
        <w:rPr>
          <w:rFonts w:ascii="Segoe UI" w:hAnsi="Segoe UI" w:cs="Segoe UI"/>
          <w:sz w:val="20"/>
        </w:rPr>
      </w:pPr>
    </w:p>
    <w:p w14:paraId="1CCA3F13" w14:textId="29E3813C" w:rsidR="00F862FF" w:rsidRPr="00CA6A81" w:rsidRDefault="00F862FF" w:rsidP="00F862FF">
      <w:pPr>
        <w:pStyle w:val="Odstavecseseznamem"/>
        <w:numPr>
          <w:ilvl w:val="0"/>
          <w:numId w:val="11"/>
        </w:numPr>
        <w:tabs>
          <w:tab w:val="left" w:pos="3810"/>
          <w:tab w:val="center" w:pos="4649"/>
        </w:tabs>
        <w:jc w:val="both"/>
        <w:rPr>
          <w:rFonts w:ascii="Segoe UI" w:hAnsi="Segoe UI" w:cs="Segoe UI"/>
          <w:b/>
          <w:sz w:val="20"/>
        </w:rPr>
      </w:pPr>
      <w:proofErr w:type="spellStart"/>
      <w:r w:rsidRPr="00CC1F94">
        <w:rPr>
          <w:rFonts w:ascii="Segoe UI" w:hAnsi="Segoe UI" w:cs="Segoe UI"/>
          <w:sz w:val="20"/>
        </w:rPr>
        <w:t>GasNet</w:t>
      </w:r>
      <w:proofErr w:type="spellEnd"/>
      <w:r w:rsidRPr="00CC1F94">
        <w:rPr>
          <w:rFonts w:ascii="Segoe UI" w:hAnsi="Segoe UI" w:cs="Segoe UI"/>
          <w:sz w:val="20"/>
        </w:rPr>
        <w:t>, s.r.o. je, ve smyslu Nařízení Evropského parlamentu a Rady (EU) 2016/679 ze dne 27. dubna 2016 o ochraně fyzických osob v souvislosti se zpracováním osobních údajů a o volném pohybu těchto údajů a o zrušení směrnice 95/46/ES (obecné nařízení o ochraně osobních údajů)</w:t>
      </w:r>
      <w:r w:rsidR="00F053E9" w:rsidRPr="00CC1F94">
        <w:rPr>
          <w:rFonts w:ascii="Segoe UI" w:hAnsi="Segoe UI" w:cs="Segoe UI"/>
          <w:sz w:val="20"/>
        </w:rPr>
        <w:t xml:space="preserve"> a příslušné vnitrostátní úpravy</w:t>
      </w:r>
      <w:r w:rsidRPr="00CC1F94">
        <w:rPr>
          <w:rFonts w:ascii="Segoe UI" w:hAnsi="Segoe UI" w:cs="Segoe UI"/>
          <w:sz w:val="20"/>
        </w:rPr>
        <w:t xml:space="preserve">, správcem osobních údajů subjektů údajů. Informace o jejich zpracování vyžadované platnými právními předpisy, včetně jejich rozsahu a účelu zpracování, přehledu práv a povinností </w:t>
      </w:r>
      <w:proofErr w:type="spellStart"/>
      <w:r w:rsidRPr="00CC1F94">
        <w:rPr>
          <w:rFonts w:ascii="Segoe UI" w:hAnsi="Segoe UI" w:cs="Segoe UI"/>
          <w:sz w:val="20"/>
        </w:rPr>
        <w:t>GasNet</w:t>
      </w:r>
      <w:proofErr w:type="spellEnd"/>
      <w:r w:rsidRPr="00CC1F94">
        <w:rPr>
          <w:rFonts w:ascii="Segoe UI" w:hAnsi="Segoe UI" w:cs="Segoe UI"/>
          <w:sz w:val="20"/>
        </w:rPr>
        <w:t>, s.r.o. a aktualizovaného</w:t>
      </w:r>
      <w:r w:rsidRPr="00CA6A81">
        <w:rPr>
          <w:rFonts w:ascii="Segoe UI" w:hAnsi="Segoe UI" w:cs="Segoe UI"/>
          <w:sz w:val="20"/>
        </w:rPr>
        <w:t xml:space="preserve"> seznamu zpracovatelů osobních údajů, jsou zveřejněny na webové stránce </w:t>
      </w:r>
      <w:proofErr w:type="spellStart"/>
      <w:r w:rsidRPr="00CA6A81">
        <w:rPr>
          <w:rFonts w:ascii="Segoe UI" w:hAnsi="Segoe UI" w:cs="Segoe UI"/>
          <w:sz w:val="20"/>
        </w:rPr>
        <w:t>GasNet</w:t>
      </w:r>
      <w:proofErr w:type="spellEnd"/>
      <w:r w:rsidRPr="00CA6A81">
        <w:rPr>
          <w:rFonts w:ascii="Segoe UI" w:hAnsi="Segoe UI" w:cs="Segoe UI"/>
          <w:sz w:val="20"/>
        </w:rPr>
        <w:t>, s.r.o. (www.gasnet.cz/</w:t>
      </w:r>
      <w:proofErr w:type="spellStart"/>
      <w:r w:rsidRPr="00CA6A81">
        <w:rPr>
          <w:rFonts w:ascii="Segoe UI" w:hAnsi="Segoe UI" w:cs="Segoe UI"/>
          <w:sz w:val="20"/>
        </w:rPr>
        <w:t>cs</w:t>
      </w:r>
      <w:proofErr w:type="spellEnd"/>
      <w:r w:rsidRPr="00CA6A81">
        <w:rPr>
          <w:rFonts w:ascii="Segoe UI" w:hAnsi="Segoe UI" w:cs="Segoe UI"/>
          <w:sz w:val="20"/>
        </w:rPr>
        <w:t>/informace-o-</w:t>
      </w:r>
      <w:proofErr w:type="spellStart"/>
      <w:r w:rsidRPr="00CA6A81">
        <w:rPr>
          <w:rFonts w:ascii="Segoe UI" w:hAnsi="Segoe UI" w:cs="Segoe UI"/>
          <w:sz w:val="20"/>
        </w:rPr>
        <w:t>zpracovani</w:t>
      </w:r>
      <w:proofErr w:type="spellEnd"/>
      <w:r w:rsidRPr="00CA6A81">
        <w:rPr>
          <w:rFonts w:ascii="Segoe UI" w:hAnsi="Segoe UI" w:cs="Segoe UI"/>
          <w:sz w:val="20"/>
        </w:rPr>
        <w:t>-</w:t>
      </w:r>
      <w:proofErr w:type="spellStart"/>
      <w:r w:rsidRPr="00CA6A81">
        <w:rPr>
          <w:rFonts w:ascii="Segoe UI" w:hAnsi="Segoe UI" w:cs="Segoe UI"/>
          <w:sz w:val="20"/>
        </w:rPr>
        <w:t>osobnich-udaju</w:t>
      </w:r>
      <w:proofErr w:type="spellEnd"/>
      <w:r w:rsidRPr="00CA6A81">
        <w:rPr>
          <w:rFonts w:ascii="Segoe UI" w:hAnsi="Segoe UI" w:cs="Segoe UI"/>
          <w:sz w:val="20"/>
        </w:rPr>
        <w:t xml:space="preserve">) a při uzavírání </w:t>
      </w:r>
      <w:r w:rsidR="00F053E9" w:rsidRPr="00CA6A81">
        <w:rPr>
          <w:rFonts w:ascii="Segoe UI" w:hAnsi="Segoe UI" w:cs="Segoe UI"/>
          <w:sz w:val="20"/>
        </w:rPr>
        <w:t xml:space="preserve">této </w:t>
      </w:r>
      <w:r w:rsidRPr="00CA6A81">
        <w:rPr>
          <w:rFonts w:ascii="Segoe UI" w:hAnsi="Segoe UI" w:cs="Segoe UI"/>
          <w:sz w:val="20"/>
        </w:rPr>
        <w:t xml:space="preserve">smlouvy nebo kdykoli v průběhu jejího trvání budou subjektu údajů poskytnuty na jeho vyžádání, adresované písemně na adresu sídla </w:t>
      </w:r>
      <w:proofErr w:type="spellStart"/>
      <w:r w:rsidRPr="00CA6A81">
        <w:rPr>
          <w:rFonts w:ascii="Segoe UI" w:hAnsi="Segoe UI" w:cs="Segoe UI"/>
          <w:sz w:val="20"/>
        </w:rPr>
        <w:t>GasNet</w:t>
      </w:r>
      <w:proofErr w:type="spellEnd"/>
      <w:r w:rsidRPr="00CA6A81">
        <w:rPr>
          <w:rFonts w:ascii="Segoe UI" w:hAnsi="Segoe UI" w:cs="Segoe UI"/>
          <w:sz w:val="20"/>
        </w:rPr>
        <w:t xml:space="preserve">, s.r.o. nebo do jeho datové schránky ID </w:t>
      </w:r>
      <w:proofErr w:type="spellStart"/>
      <w:r w:rsidRPr="00CA6A81">
        <w:rPr>
          <w:rFonts w:ascii="Segoe UI" w:hAnsi="Segoe UI" w:cs="Segoe UI"/>
          <w:sz w:val="20"/>
        </w:rPr>
        <w:t>rdxzhzt</w:t>
      </w:r>
      <w:proofErr w:type="spellEnd"/>
      <w:r w:rsidRPr="00CA6A81">
        <w:rPr>
          <w:rFonts w:ascii="Segoe UI" w:hAnsi="Segoe UI" w:cs="Segoe UI"/>
          <w:sz w:val="20"/>
        </w:rPr>
        <w:t>.</w:t>
      </w:r>
    </w:p>
    <w:p w14:paraId="08AE6769" w14:textId="77777777" w:rsidR="00251C3C" w:rsidRPr="00CA6A81" w:rsidRDefault="00251C3C" w:rsidP="00251C3C">
      <w:pPr>
        <w:ind w:left="284"/>
        <w:jc w:val="both"/>
        <w:rPr>
          <w:rFonts w:ascii="Segoe UI" w:hAnsi="Segoe UI" w:cs="Segoe UI"/>
          <w:sz w:val="20"/>
        </w:rPr>
      </w:pPr>
    </w:p>
    <w:p w14:paraId="25C1D1C8" w14:textId="77777777" w:rsidR="00D87435" w:rsidRPr="00CA6A81" w:rsidRDefault="00D87435" w:rsidP="00D87435">
      <w:pPr>
        <w:ind w:left="284" w:hanging="284"/>
        <w:jc w:val="center"/>
        <w:rPr>
          <w:rFonts w:ascii="Segoe UI" w:hAnsi="Segoe UI" w:cs="Segoe UI"/>
          <w:b/>
          <w:sz w:val="20"/>
        </w:rPr>
      </w:pPr>
      <w:r w:rsidRPr="00CA6A81">
        <w:rPr>
          <w:rFonts w:ascii="Segoe UI" w:hAnsi="Segoe UI" w:cs="Segoe UI"/>
          <w:b/>
          <w:sz w:val="20"/>
        </w:rPr>
        <w:t>VI.</w:t>
      </w:r>
    </w:p>
    <w:p w14:paraId="402E5F89" w14:textId="77777777" w:rsidR="00CA49D8" w:rsidRPr="00CA6A81" w:rsidRDefault="00CA49D8" w:rsidP="00CC1F94">
      <w:pPr>
        <w:pStyle w:val="Zkladntextodsazen2"/>
        <w:numPr>
          <w:ilvl w:val="0"/>
          <w:numId w:val="33"/>
        </w:numPr>
        <w:tabs>
          <w:tab w:val="left" w:pos="567"/>
          <w:tab w:val="left" w:pos="1418"/>
        </w:tabs>
        <w:ind w:left="357" w:hanging="357"/>
        <w:jc w:val="both"/>
        <w:rPr>
          <w:rFonts w:ascii="Segoe UI" w:hAnsi="Segoe UI" w:cs="Segoe UI"/>
          <w:sz w:val="20"/>
        </w:rPr>
      </w:pPr>
      <w:r w:rsidRPr="00CA6A81">
        <w:rPr>
          <w:rFonts w:ascii="Segoe UI" w:hAnsi="Segoe UI" w:cs="Segoe UI"/>
          <w:sz w:val="20"/>
        </w:rPr>
        <w:t>Tato smlouva nepodléhá zveřejnění v registru smluv dle zákona č. 340/2015 Sb., o zvláštních podmínkách účinnosti některých smluv, uveřejňování těchto smluv a o registru smluv, ve znění pozdějších předpisů. Smluvní strany se výslovně zavazují, že tuto smlouvu ani její případné dodatky nebudou uveřejňovat v registru smluv.</w:t>
      </w:r>
    </w:p>
    <w:p w14:paraId="6A72C06C" w14:textId="497DE1A3" w:rsidR="00CA49D8" w:rsidRPr="00CA6A81" w:rsidRDefault="00CA49D8" w:rsidP="00CA49D8">
      <w:pPr>
        <w:pStyle w:val="Zkladntextodsazen2"/>
        <w:numPr>
          <w:ilvl w:val="0"/>
          <w:numId w:val="33"/>
        </w:numPr>
        <w:tabs>
          <w:tab w:val="left" w:pos="567"/>
          <w:tab w:val="left" w:pos="1418"/>
        </w:tabs>
        <w:spacing w:before="120"/>
        <w:ind w:left="357" w:hanging="357"/>
        <w:rPr>
          <w:rFonts w:ascii="Segoe UI" w:hAnsi="Segoe UI" w:cs="Segoe UI"/>
          <w:i/>
          <w:iCs/>
          <w:sz w:val="20"/>
        </w:rPr>
      </w:pPr>
      <w:r w:rsidRPr="00CA6A81">
        <w:rPr>
          <w:rFonts w:ascii="Segoe UI" w:hAnsi="Segoe UI" w:cs="Segoe UI"/>
          <w:sz w:val="20"/>
        </w:rPr>
        <w:t>Tato smlouva nabývá platnosti</w:t>
      </w:r>
      <w:r w:rsidR="00376659" w:rsidRPr="00CA6A81">
        <w:rPr>
          <w:rFonts w:ascii="Segoe UI" w:hAnsi="Segoe UI" w:cs="Segoe UI"/>
          <w:sz w:val="20"/>
        </w:rPr>
        <w:t xml:space="preserve"> podpisem</w:t>
      </w:r>
      <w:r w:rsidRPr="00CA6A81">
        <w:rPr>
          <w:rFonts w:ascii="Segoe UI" w:hAnsi="Segoe UI" w:cs="Segoe UI"/>
          <w:sz w:val="20"/>
        </w:rPr>
        <w:t xml:space="preserve"> a účinnosti</w:t>
      </w:r>
      <w:r w:rsidR="00B0154C" w:rsidRPr="00CA6A81">
        <w:rPr>
          <w:rFonts w:ascii="Segoe UI" w:hAnsi="Segoe UI" w:cs="Segoe UI"/>
          <w:sz w:val="20"/>
        </w:rPr>
        <w:t xml:space="preserve"> dnem počátku </w:t>
      </w:r>
      <w:commentRangeStart w:id="12"/>
      <w:r w:rsidR="00B0154C" w:rsidRPr="00CA6A81">
        <w:rPr>
          <w:rFonts w:ascii="Segoe UI" w:hAnsi="Segoe UI" w:cs="Segoe UI"/>
          <w:sz w:val="20"/>
        </w:rPr>
        <w:t>nájmu</w:t>
      </w:r>
      <w:commentRangeEnd w:id="12"/>
      <w:r w:rsidR="00CE0966">
        <w:rPr>
          <w:rStyle w:val="Odkaznakoment"/>
        </w:rPr>
        <w:commentReference w:id="12"/>
      </w:r>
      <w:r w:rsidR="00B0154C" w:rsidRPr="00CA6A81">
        <w:rPr>
          <w:rFonts w:ascii="Segoe UI" w:hAnsi="Segoe UI" w:cs="Segoe UI"/>
          <w:sz w:val="20"/>
        </w:rPr>
        <w:t>.</w:t>
      </w:r>
    </w:p>
    <w:p w14:paraId="4F4CDBCE" w14:textId="0A63A43D" w:rsidR="00CA49D8" w:rsidRPr="00CA6A81" w:rsidRDefault="00CA49D8" w:rsidP="00CA49D8">
      <w:pPr>
        <w:spacing w:before="120"/>
        <w:ind w:firstLine="709"/>
        <w:jc w:val="both"/>
        <w:rPr>
          <w:rFonts w:ascii="Segoe UI" w:hAnsi="Segoe UI" w:cs="Segoe UI"/>
          <w:b/>
          <w:sz w:val="20"/>
          <w:u w:val="single"/>
        </w:rPr>
      </w:pPr>
      <w:r w:rsidRPr="00CA6A81">
        <w:rPr>
          <w:rFonts w:ascii="Segoe UI" w:hAnsi="Segoe UI" w:cs="Segoe UI"/>
          <w:b/>
          <w:color w:val="00B0F0"/>
          <w:sz w:val="20"/>
          <w:u w:val="single"/>
        </w:rPr>
        <w:t>Nebo (VI. 1., VI. 2 a VI. 3.)</w:t>
      </w:r>
    </w:p>
    <w:p w14:paraId="52994F3E" w14:textId="7D461429" w:rsidR="00CA49D8" w:rsidRPr="00CA6A81" w:rsidRDefault="00CA49D8" w:rsidP="00CA49D8">
      <w:pPr>
        <w:pStyle w:val="Odstavecseseznamem"/>
        <w:numPr>
          <w:ilvl w:val="0"/>
          <w:numId w:val="34"/>
        </w:numPr>
        <w:spacing w:before="120"/>
        <w:ind w:left="357" w:hanging="357"/>
        <w:jc w:val="both"/>
        <w:rPr>
          <w:rFonts w:ascii="Segoe UI" w:hAnsi="Segoe UI" w:cs="Segoe UI"/>
          <w:sz w:val="20"/>
        </w:rPr>
      </w:pPr>
      <w:r w:rsidRPr="00CA6A81">
        <w:rPr>
          <w:rFonts w:ascii="Segoe UI" w:hAnsi="Segoe UI" w:cs="Segoe UI"/>
          <w:sz w:val="20"/>
        </w:rPr>
        <w:t xml:space="preserve">Smluvní strany berou na vědomí, že tato smlouva podléhá uveřejnění v registru smluv podle zákona č. 340/2015 Sb., o zvláštních podmínkách účinnosti některých smluv, uveřejňování těchto smluv a o registru smluv, ve znění pozdějších předpisů a současně souhlasí se zveřejněním údajů o identifikaci smluvních stran, předmětu této smlouvy, jeho ceně či hodnotě a datu uzavření této smlouvy. Uveřejnění této smlouvy v registru smluv zajistí bez zbytečného odkladu </w:t>
      </w:r>
      <w:r w:rsidR="00FE712F" w:rsidRPr="00CA6A81">
        <w:rPr>
          <w:rFonts w:ascii="Segoe UI" w:hAnsi="Segoe UI" w:cs="Segoe UI"/>
          <w:sz w:val="20"/>
        </w:rPr>
        <w:t>pronajímatel</w:t>
      </w:r>
      <w:r w:rsidRPr="00CA6A81">
        <w:rPr>
          <w:rFonts w:ascii="Segoe UI" w:hAnsi="Segoe UI" w:cs="Segoe UI"/>
          <w:sz w:val="20"/>
        </w:rPr>
        <w:t>.</w:t>
      </w:r>
    </w:p>
    <w:p w14:paraId="5E81DC75" w14:textId="71F75207" w:rsidR="00CA49D8" w:rsidRPr="00CA6A81" w:rsidRDefault="00CA49D8" w:rsidP="00CA49D8">
      <w:pPr>
        <w:pStyle w:val="Odstavecseseznamem"/>
        <w:numPr>
          <w:ilvl w:val="0"/>
          <w:numId w:val="34"/>
        </w:numPr>
        <w:spacing w:before="120"/>
        <w:ind w:left="357" w:hanging="357"/>
        <w:jc w:val="both"/>
        <w:rPr>
          <w:rFonts w:ascii="Segoe UI" w:hAnsi="Segoe UI" w:cs="Segoe UI"/>
          <w:sz w:val="20"/>
        </w:rPr>
      </w:pPr>
      <w:r w:rsidRPr="00CA6A81">
        <w:rPr>
          <w:rFonts w:ascii="Segoe UI" w:hAnsi="Segoe UI" w:cs="Segoe UI"/>
          <w:sz w:val="20"/>
        </w:rPr>
        <w:t xml:space="preserve">Smluvní strany prohlašují, že skutečnosti, uvedené v této smlouvě nepovažují za obchodní tajemství ve smyslu </w:t>
      </w:r>
      <w:proofErr w:type="spellStart"/>
      <w:r w:rsidRPr="00CA6A81">
        <w:rPr>
          <w:rFonts w:ascii="Segoe UI" w:hAnsi="Segoe UI" w:cs="Segoe UI"/>
          <w:sz w:val="20"/>
        </w:rPr>
        <w:t>ust</w:t>
      </w:r>
      <w:proofErr w:type="spellEnd"/>
      <w:r w:rsidRPr="00CA6A81">
        <w:rPr>
          <w:rFonts w:ascii="Segoe UI" w:hAnsi="Segoe UI" w:cs="Segoe UI"/>
          <w:sz w:val="20"/>
        </w:rPr>
        <w:t>. §</w:t>
      </w:r>
      <w:r w:rsidR="00FE712F" w:rsidRPr="00CA6A81">
        <w:rPr>
          <w:rFonts w:ascii="Segoe UI" w:hAnsi="Segoe UI" w:cs="Segoe UI"/>
          <w:sz w:val="20"/>
        </w:rPr>
        <w:t xml:space="preserve"> </w:t>
      </w:r>
      <w:r w:rsidRPr="00CA6A81">
        <w:rPr>
          <w:rFonts w:ascii="Segoe UI" w:hAnsi="Segoe UI" w:cs="Segoe UI"/>
          <w:sz w:val="20"/>
        </w:rPr>
        <w:t xml:space="preserve">504 zákona č. 89/2012 Sb., občanský zákoník, ve znění pozdějších předpisů a udělují svolení k jejich užití a zveřejnění po provedení znečitelnění osobních údajů (jména a příjmení, pracovní pozice, tel. a e-mailové kontakty apod.), podpisů a bankovních spojení. </w:t>
      </w:r>
    </w:p>
    <w:p w14:paraId="36F353AA" w14:textId="06F6E73A" w:rsidR="00CA49D8" w:rsidRPr="00B870CC" w:rsidRDefault="00C35558" w:rsidP="00CA49D8">
      <w:pPr>
        <w:pStyle w:val="Default"/>
        <w:numPr>
          <w:ilvl w:val="0"/>
          <w:numId w:val="34"/>
        </w:numPr>
        <w:spacing w:before="120"/>
        <w:ind w:left="357" w:hanging="357"/>
        <w:jc w:val="both"/>
        <w:rPr>
          <w:rFonts w:ascii="Segoe UI" w:hAnsi="Segoe UI" w:cs="Segoe UI"/>
          <w:sz w:val="20"/>
          <w:szCs w:val="20"/>
          <w:highlight w:val="yellow"/>
          <w:rPrChange w:id="14" w:author="Lokajíček Jan, JUDr." w:date="2022-06-14T12:31:00Z">
            <w:rPr>
              <w:rFonts w:ascii="Segoe UI" w:hAnsi="Segoe UI" w:cs="Segoe UI"/>
              <w:sz w:val="20"/>
              <w:szCs w:val="20"/>
            </w:rPr>
          </w:rPrChange>
        </w:rPr>
      </w:pPr>
      <w:r w:rsidRPr="00CA6A81">
        <w:rPr>
          <w:rFonts w:ascii="Segoe UI" w:hAnsi="Segoe UI" w:cs="Segoe UI"/>
          <w:sz w:val="20"/>
          <w:szCs w:val="20"/>
        </w:rPr>
        <w:t xml:space="preserve">Tato smlouva nabývá platnosti </w:t>
      </w:r>
      <w:ins w:id="15" w:author="Lokajíček Jan, JUDr." w:date="2022-06-14T12:31:00Z">
        <w:r w:rsidR="00B870CC" w:rsidRPr="00B870CC">
          <w:rPr>
            <w:rFonts w:ascii="Segoe UI" w:hAnsi="Segoe UI" w:cs="Segoe UI"/>
            <w:sz w:val="20"/>
            <w:szCs w:val="20"/>
            <w:highlight w:val="yellow"/>
            <w:rPrChange w:id="16" w:author="Lokajíček Jan, JUDr." w:date="2022-06-14T12:31:00Z">
              <w:rPr>
                <w:rFonts w:ascii="Segoe UI" w:hAnsi="Segoe UI" w:cs="Segoe UI"/>
                <w:sz w:val="20"/>
                <w:szCs w:val="20"/>
              </w:rPr>
            </w:rPrChange>
          </w:rPr>
          <w:t xml:space="preserve">dnem </w:t>
        </w:r>
      </w:ins>
      <w:r w:rsidRPr="00B870CC">
        <w:rPr>
          <w:rFonts w:ascii="Segoe UI" w:hAnsi="Segoe UI" w:cs="Segoe UI"/>
          <w:sz w:val="20"/>
          <w:szCs w:val="20"/>
          <w:highlight w:val="yellow"/>
          <w:rPrChange w:id="17" w:author="Lokajíček Jan, JUDr." w:date="2022-06-14T12:31:00Z">
            <w:rPr>
              <w:rFonts w:ascii="Segoe UI" w:hAnsi="Segoe UI" w:cs="Segoe UI"/>
              <w:sz w:val="20"/>
              <w:szCs w:val="20"/>
            </w:rPr>
          </w:rPrChange>
        </w:rPr>
        <w:t>podpis</w:t>
      </w:r>
      <w:del w:id="18" w:author="Lokajíček Jan, JUDr." w:date="2022-06-14T12:31:00Z">
        <w:r w:rsidRPr="00B870CC" w:rsidDel="00B870CC">
          <w:rPr>
            <w:rFonts w:ascii="Segoe UI" w:hAnsi="Segoe UI" w:cs="Segoe UI"/>
            <w:sz w:val="20"/>
            <w:szCs w:val="20"/>
            <w:highlight w:val="yellow"/>
            <w:rPrChange w:id="19" w:author="Lokajíček Jan, JUDr." w:date="2022-06-14T12:31:00Z">
              <w:rPr>
                <w:rFonts w:ascii="Segoe UI" w:hAnsi="Segoe UI" w:cs="Segoe UI"/>
                <w:sz w:val="20"/>
                <w:szCs w:val="20"/>
              </w:rPr>
            </w:rPrChange>
          </w:rPr>
          <w:delText>em</w:delText>
        </w:r>
      </w:del>
      <w:ins w:id="20" w:author="Lokajíček Jan, JUDr." w:date="2022-06-14T12:31:00Z">
        <w:r w:rsidR="00B870CC" w:rsidRPr="00B870CC">
          <w:rPr>
            <w:rFonts w:ascii="Segoe UI" w:hAnsi="Segoe UI" w:cs="Segoe UI"/>
            <w:sz w:val="20"/>
            <w:szCs w:val="20"/>
            <w:highlight w:val="yellow"/>
            <w:rPrChange w:id="21" w:author="Lokajíček Jan, JUDr." w:date="2022-06-14T12:31:00Z">
              <w:rPr>
                <w:rFonts w:ascii="Segoe UI" w:hAnsi="Segoe UI" w:cs="Segoe UI"/>
                <w:sz w:val="20"/>
                <w:szCs w:val="20"/>
              </w:rPr>
            </w:rPrChange>
          </w:rPr>
          <w:t>u</w:t>
        </w:r>
      </w:ins>
      <w:r w:rsidRPr="00B870CC">
        <w:rPr>
          <w:rFonts w:ascii="Segoe UI" w:hAnsi="Segoe UI" w:cs="Segoe UI"/>
          <w:sz w:val="20"/>
          <w:szCs w:val="20"/>
          <w:highlight w:val="yellow"/>
          <w:rPrChange w:id="22" w:author="Lokajíček Jan, JUDr." w:date="2022-06-14T12:31:00Z">
            <w:rPr>
              <w:rFonts w:ascii="Segoe UI" w:hAnsi="Segoe UI" w:cs="Segoe UI"/>
              <w:sz w:val="20"/>
              <w:szCs w:val="20"/>
            </w:rPr>
          </w:rPrChange>
        </w:rPr>
        <w:t xml:space="preserve"> </w:t>
      </w:r>
      <w:ins w:id="23" w:author="Lokajíček Jan, JUDr." w:date="2022-06-14T12:45:00Z">
        <w:r w:rsidR="00CE0966">
          <w:rPr>
            <w:rFonts w:ascii="Segoe UI" w:hAnsi="Segoe UI" w:cs="Segoe UI"/>
            <w:sz w:val="20"/>
            <w:szCs w:val="20"/>
            <w:highlight w:val="yellow"/>
          </w:rPr>
          <w:t xml:space="preserve">poslední smluvní stranou </w:t>
        </w:r>
      </w:ins>
      <w:r w:rsidRPr="00B870CC">
        <w:rPr>
          <w:rFonts w:ascii="Segoe UI" w:hAnsi="Segoe UI" w:cs="Segoe UI"/>
          <w:sz w:val="20"/>
          <w:szCs w:val="20"/>
          <w:highlight w:val="yellow"/>
          <w:rPrChange w:id="24" w:author="Lokajíček Jan, JUDr." w:date="2022-06-14T12:31:00Z">
            <w:rPr>
              <w:rFonts w:ascii="Segoe UI" w:hAnsi="Segoe UI" w:cs="Segoe UI"/>
              <w:sz w:val="20"/>
              <w:szCs w:val="20"/>
            </w:rPr>
          </w:rPrChange>
        </w:rPr>
        <w:t xml:space="preserve">a účinnosti dnem </w:t>
      </w:r>
      <w:del w:id="25" w:author="Lokajíček Jan, JUDr." w:date="2022-06-14T12:31:00Z">
        <w:r w:rsidRPr="00B870CC" w:rsidDel="00B870CC">
          <w:rPr>
            <w:rFonts w:ascii="Segoe UI" w:hAnsi="Segoe UI" w:cs="Segoe UI"/>
            <w:sz w:val="20"/>
            <w:szCs w:val="20"/>
            <w:highlight w:val="yellow"/>
            <w:rPrChange w:id="26" w:author="Lokajíček Jan, JUDr." w:date="2022-06-14T12:31:00Z">
              <w:rPr>
                <w:rFonts w:ascii="Segoe UI" w:hAnsi="Segoe UI" w:cs="Segoe UI"/>
                <w:sz w:val="20"/>
                <w:szCs w:val="20"/>
              </w:rPr>
            </w:rPrChange>
          </w:rPr>
          <w:delText>počátku nájmu</w:delText>
        </w:r>
      </w:del>
      <w:ins w:id="27" w:author="Lokajíček Jan, JUDr." w:date="2022-06-14T12:31:00Z">
        <w:r w:rsidR="00B870CC" w:rsidRPr="00B870CC">
          <w:rPr>
            <w:rFonts w:ascii="Segoe UI" w:hAnsi="Segoe UI" w:cs="Segoe UI"/>
            <w:sz w:val="20"/>
            <w:szCs w:val="20"/>
            <w:highlight w:val="yellow"/>
            <w:rPrChange w:id="28" w:author="Lokajíček Jan, JUDr." w:date="2022-06-14T12:31:00Z">
              <w:rPr>
                <w:rFonts w:ascii="Segoe UI" w:hAnsi="Segoe UI" w:cs="Segoe UI"/>
                <w:sz w:val="20"/>
                <w:szCs w:val="20"/>
              </w:rPr>
            </w:rPrChange>
          </w:rPr>
          <w:t xml:space="preserve">uveřejnění v registru </w:t>
        </w:r>
        <w:commentRangeStart w:id="29"/>
        <w:r w:rsidR="00B870CC" w:rsidRPr="00B870CC">
          <w:rPr>
            <w:rFonts w:ascii="Segoe UI" w:hAnsi="Segoe UI" w:cs="Segoe UI"/>
            <w:sz w:val="20"/>
            <w:szCs w:val="20"/>
            <w:highlight w:val="yellow"/>
            <w:rPrChange w:id="30" w:author="Lokajíček Jan, JUDr." w:date="2022-06-14T12:31:00Z">
              <w:rPr>
                <w:rFonts w:ascii="Segoe UI" w:hAnsi="Segoe UI" w:cs="Segoe UI"/>
                <w:sz w:val="20"/>
                <w:szCs w:val="20"/>
              </w:rPr>
            </w:rPrChange>
          </w:rPr>
          <w:t>smluv</w:t>
        </w:r>
        <w:commentRangeEnd w:id="29"/>
        <w:r w:rsidR="00B870CC">
          <w:rPr>
            <w:rStyle w:val="Odkaznakoment"/>
            <w:color w:val="auto"/>
          </w:rPr>
          <w:commentReference w:id="29"/>
        </w:r>
      </w:ins>
      <w:r w:rsidRPr="00B870CC">
        <w:rPr>
          <w:rFonts w:ascii="Segoe UI" w:hAnsi="Segoe UI" w:cs="Segoe UI"/>
          <w:sz w:val="20"/>
          <w:szCs w:val="20"/>
          <w:highlight w:val="yellow"/>
          <w:rPrChange w:id="31" w:author="Lokajíček Jan, JUDr." w:date="2022-06-14T12:31:00Z">
            <w:rPr>
              <w:rFonts w:ascii="Segoe UI" w:hAnsi="Segoe UI" w:cs="Segoe UI"/>
              <w:sz w:val="20"/>
              <w:szCs w:val="20"/>
            </w:rPr>
          </w:rPrChange>
        </w:rPr>
        <w:t>.</w:t>
      </w:r>
    </w:p>
    <w:p w14:paraId="454F6154" w14:textId="2BA06B7D" w:rsidR="002C639D" w:rsidRPr="00CA6A81" w:rsidRDefault="002C639D" w:rsidP="00CA49D8">
      <w:pPr>
        <w:pStyle w:val="Odstavecseseznamem"/>
        <w:numPr>
          <w:ilvl w:val="0"/>
          <w:numId w:val="34"/>
        </w:numPr>
        <w:suppressAutoHyphens/>
        <w:autoSpaceDE w:val="0"/>
        <w:autoSpaceDN w:val="0"/>
        <w:spacing w:before="120"/>
        <w:ind w:left="357" w:hanging="357"/>
        <w:jc w:val="both"/>
        <w:rPr>
          <w:rFonts w:ascii="Segoe UI" w:hAnsi="Segoe UI" w:cs="Segoe UI"/>
          <w:iCs/>
          <w:sz w:val="20"/>
          <w:lang w:eastAsia="x-none"/>
        </w:rPr>
      </w:pPr>
      <w:r w:rsidRPr="00CA6A81">
        <w:rPr>
          <w:rFonts w:ascii="Segoe UI" w:hAnsi="Segoe UI" w:cs="Segoe UI"/>
          <w:iCs/>
          <w:sz w:val="20"/>
          <w:lang w:eastAsia="x-none"/>
        </w:rPr>
        <w:t>Tato smlouva je sepsána ve třech vyhotoveních s platností originálu, z nichž pronajímatel obdrží jedno vyhotovení a nájemce dvě vyhotovení smlouvy.</w:t>
      </w:r>
    </w:p>
    <w:p w14:paraId="1155A0FF" w14:textId="77777777" w:rsidR="002C639D" w:rsidRPr="00CA6A81" w:rsidRDefault="002C639D" w:rsidP="002C639D">
      <w:pPr>
        <w:pStyle w:val="Textvtabulce"/>
        <w:tabs>
          <w:tab w:val="left" w:pos="5670"/>
        </w:tabs>
        <w:jc w:val="both"/>
        <w:rPr>
          <w:rFonts w:ascii="Segoe UI" w:hAnsi="Segoe UI" w:cs="Segoe UI"/>
          <w:sz w:val="20"/>
          <w:szCs w:val="20"/>
        </w:rPr>
      </w:pPr>
    </w:p>
    <w:p w14:paraId="1D0E0312" w14:textId="77777777" w:rsidR="002C639D" w:rsidRPr="00CA6A81" w:rsidRDefault="002C639D" w:rsidP="002C639D">
      <w:pPr>
        <w:pStyle w:val="Textvtabulce"/>
        <w:tabs>
          <w:tab w:val="left" w:pos="5670"/>
        </w:tabs>
        <w:jc w:val="both"/>
        <w:rPr>
          <w:rFonts w:ascii="Segoe UI" w:hAnsi="Segoe UI" w:cs="Segoe UI"/>
          <w:sz w:val="20"/>
          <w:szCs w:val="20"/>
        </w:rPr>
      </w:pPr>
      <w:r w:rsidRPr="00CA6A81">
        <w:rPr>
          <w:rFonts w:ascii="Segoe UI" w:hAnsi="Segoe UI" w:cs="Segoe UI"/>
          <w:sz w:val="20"/>
          <w:szCs w:val="20"/>
        </w:rPr>
        <w:t xml:space="preserve">Nedílnou součástí této smlouvy je příloha: </w:t>
      </w:r>
    </w:p>
    <w:p w14:paraId="3D98985D" w14:textId="77777777" w:rsidR="002C639D" w:rsidRPr="00CA6A81" w:rsidRDefault="002C639D" w:rsidP="002C639D">
      <w:pPr>
        <w:suppressAutoHyphens/>
        <w:autoSpaceDE w:val="0"/>
        <w:autoSpaceDN w:val="0"/>
        <w:jc w:val="both"/>
        <w:rPr>
          <w:rFonts w:ascii="Segoe UI" w:hAnsi="Segoe UI" w:cs="Segoe UI"/>
          <w:iCs/>
          <w:sz w:val="20"/>
          <w:lang w:eastAsia="x-none"/>
        </w:rPr>
      </w:pPr>
      <w:r w:rsidRPr="00CA6A81">
        <w:rPr>
          <w:rFonts w:ascii="Segoe UI" w:hAnsi="Segoe UI" w:cs="Segoe UI"/>
          <w:sz w:val="20"/>
        </w:rPr>
        <w:t>příloha č. 1 – kopie katastrální mapy</w:t>
      </w:r>
    </w:p>
    <w:p w14:paraId="221A04EC" w14:textId="77777777" w:rsidR="002C639D" w:rsidRPr="00CA6A81" w:rsidRDefault="002C639D" w:rsidP="002C639D">
      <w:pPr>
        <w:suppressAutoHyphens/>
        <w:autoSpaceDE w:val="0"/>
        <w:autoSpaceDN w:val="0"/>
        <w:jc w:val="both"/>
        <w:rPr>
          <w:rFonts w:ascii="Segoe UI" w:hAnsi="Segoe UI" w:cs="Segoe UI"/>
          <w:iCs/>
          <w:sz w:val="20"/>
          <w:lang w:eastAsia="x-none"/>
        </w:rPr>
      </w:pPr>
    </w:p>
    <w:p w14:paraId="5B3BA31B" w14:textId="77777777" w:rsidR="002C639D" w:rsidRPr="00CA6A81" w:rsidRDefault="002C639D" w:rsidP="002C639D">
      <w:pPr>
        <w:suppressAutoHyphens/>
        <w:autoSpaceDE w:val="0"/>
        <w:autoSpaceDN w:val="0"/>
        <w:jc w:val="both"/>
        <w:rPr>
          <w:rFonts w:ascii="Segoe UI" w:hAnsi="Segoe UI" w:cs="Segoe UI"/>
          <w:iCs/>
          <w:sz w:val="20"/>
          <w:lang w:val="x-none" w:eastAsia="x-none"/>
        </w:rPr>
      </w:pPr>
      <w:r w:rsidRPr="00CA6A81">
        <w:rPr>
          <w:rFonts w:ascii="Segoe UI" w:hAnsi="Segoe UI" w:cs="Segoe UI"/>
          <w:iCs/>
          <w:sz w:val="20"/>
          <w:lang w:val="x-none" w:eastAsia="x-none"/>
        </w:rPr>
        <w:t>V </w:t>
      </w:r>
      <w:r w:rsidRPr="00CA6A81">
        <w:rPr>
          <w:rFonts w:ascii="Segoe UI" w:hAnsi="Segoe UI" w:cs="Segoe UI"/>
          <w:iCs/>
          <w:sz w:val="20"/>
          <w:lang w:eastAsia="x-none"/>
        </w:rPr>
        <w:t>………</w:t>
      </w:r>
      <w:r w:rsidRPr="00CA6A81">
        <w:rPr>
          <w:rFonts w:ascii="Segoe UI" w:hAnsi="Segoe UI" w:cs="Segoe UI"/>
          <w:iCs/>
          <w:sz w:val="20"/>
          <w:lang w:val="x-none" w:eastAsia="x-none"/>
        </w:rPr>
        <w:t xml:space="preserve"> dne ……………                                        </w:t>
      </w:r>
      <w:r w:rsidRPr="00CA6A81">
        <w:rPr>
          <w:rFonts w:ascii="Segoe UI" w:hAnsi="Segoe UI" w:cs="Segoe UI"/>
          <w:iCs/>
          <w:sz w:val="20"/>
          <w:lang w:eastAsia="x-none"/>
        </w:rPr>
        <w:t xml:space="preserve">        </w:t>
      </w:r>
      <w:r w:rsidRPr="00CA6A81">
        <w:rPr>
          <w:rFonts w:ascii="Segoe UI" w:hAnsi="Segoe UI" w:cs="Segoe UI"/>
          <w:iCs/>
          <w:sz w:val="20"/>
          <w:lang w:val="x-none" w:eastAsia="x-none"/>
        </w:rPr>
        <w:t xml:space="preserve"> </w:t>
      </w:r>
      <w:r w:rsidRPr="00CA6A81">
        <w:rPr>
          <w:rFonts w:ascii="Segoe UI" w:hAnsi="Segoe UI" w:cs="Segoe UI"/>
          <w:iCs/>
          <w:sz w:val="20"/>
          <w:lang w:eastAsia="x-none"/>
        </w:rPr>
        <w:t xml:space="preserve">          </w:t>
      </w:r>
      <w:r w:rsidRPr="00CA6A81">
        <w:rPr>
          <w:rFonts w:ascii="Segoe UI" w:hAnsi="Segoe UI" w:cs="Segoe UI"/>
          <w:iCs/>
          <w:sz w:val="20"/>
          <w:lang w:val="x-none" w:eastAsia="x-none"/>
        </w:rPr>
        <w:t>V</w:t>
      </w:r>
      <w:r w:rsidRPr="00CA6A81">
        <w:rPr>
          <w:rFonts w:ascii="Segoe UI" w:hAnsi="Segoe UI" w:cs="Segoe UI"/>
          <w:iCs/>
          <w:sz w:val="20"/>
          <w:lang w:eastAsia="x-none"/>
        </w:rPr>
        <w:t> ………. </w:t>
      </w:r>
      <w:r w:rsidRPr="00CA6A81">
        <w:rPr>
          <w:rFonts w:ascii="Segoe UI" w:hAnsi="Segoe UI" w:cs="Segoe UI"/>
          <w:iCs/>
          <w:sz w:val="20"/>
          <w:lang w:val="x-none" w:eastAsia="x-none"/>
        </w:rPr>
        <w:t>dne  ……………..</w:t>
      </w:r>
    </w:p>
    <w:p w14:paraId="19ED26B1" w14:textId="77777777" w:rsidR="002C639D" w:rsidRPr="00CA6A81" w:rsidRDefault="002C639D" w:rsidP="002C639D">
      <w:pPr>
        <w:suppressAutoHyphens/>
        <w:autoSpaceDE w:val="0"/>
        <w:autoSpaceDN w:val="0"/>
        <w:rPr>
          <w:rFonts w:ascii="Segoe UI" w:hAnsi="Segoe UI" w:cs="Segoe UI"/>
          <w:iCs/>
          <w:sz w:val="20"/>
          <w:lang w:val="x-none" w:eastAsia="x-none"/>
        </w:rPr>
      </w:pPr>
    </w:p>
    <w:p w14:paraId="39F20CA6" w14:textId="0F303796" w:rsidR="002C639D" w:rsidRPr="00CA6A81" w:rsidRDefault="002C639D" w:rsidP="002C639D">
      <w:pPr>
        <w:suppressAutoHyphens/>
        <w:autoSpaceDE w:val="0"/>
        <w:autoSpaceDN w:val="0"/>
        <w:rPr>
          <w:rFonts w:ascii="Segoe UI" w:hAnsi="Segoe UI" w:cs="Segoe UI"/>
          <w:iCs/>
          <w:sz w:val="20"/>
          <w:lang w:eastAsia="x-none"/>
        </w:rPr>
      </w:pPr>
      <w:proofErr w:type="gramStart"/>
      <w:r w:rsidRPr="00CA6A81">
        <w:rPr>
          <w:rFonts w:ascii="Segoe UI" w:hAnsi="Segoe UI" w:cs="Segoe UI"/>
          <w:iCs/>
          <w:sz w:val="20"/>
          <w:lang w:eastAsia="x-none"/>
        </w:rPr>
        <w:t xml:space="preserve">Pronajímatel         </w:t>
      </w:r>
      <w:r w:rsidRPr="00CA6A81">
        <w:rPr>
          <w:rFonts w:ascii="Segoe UI" w:hAnsi="Segoe UI" w:cs="Segoe UI"/>
          <w:iCs/>
          <w:sz w:val="20"/>
          <w:lang w:val="x-none" w:eastAsia="x-none"/>
        </w:rPr>
        <w:t xml:space="preserve">                                                     </w:t>
      </w:r>
      <w:r w:rsidRPr="00CA6A81">
        <w:rPr>
          <w:rFonts w:ascii="Segoe UI" w:hAnsi="Segoe UI" w:cs="Segoe UI"/>
          <w:iCs/>
          <w:sz w:val="20"/>
          <w:lang w:eastAsia="x-none"/>
        </w:rPr>
        <w:t xml:space="preserve">          Nájemce</w:t>
      </w:r>
      <w:proofErr w:type="gramEnd"/>
      <w:r w:rsidRPr="00CA6A81">
        <w:rPr>
          <w:rFonts w:ascii="Segoe UI" w:hAnsi="Segoe UI" w:cs="Segoe UI"/>
          <w:iCs/>
          <w:sz w:val="20"/>
          <w:lang w:eastAsia="x-none"/>
        </w:rPr>
        <w:t xml:space="preserve"> </w:t>
      </w:r>
    </w:p>
    <w:p w14:paraId="15DC0690" w14:textId="77777777" w:rsidR="002C639D" w:rsidRPr="00CA6A81" w:rsidRDefault="002C639D" w:rsidP="002C639D">
      <w:pPr>
        <w:pStyle w:val="Zkladntextodsazen2"/>
        <w:rPr>
          <w:rFonts w:ascii="Segoe UI" w:hAnsi="Segoe UI" w:cs="Segoe UI"/>
          <w:i/>
          <w:sz w:val="20"/>
        </w:rPr>
      </w:pPr>
    </w:p>
    <w:p w14:paraId="34F47604" w14:textId="77777777" w:rsidR="002C639D" w:rsidRPr="00CA6A81" w:rsidRDefault="002C639D" w:rsidP="002C639D">
      <w:pPr>
        <w:pStyle w:val="Zkladntextodsazen2"/>
        <w:rPr>
          <w:rFonts w:ascii="Segoe UI" w:hAnsi="Segoe UI" w:cs="Segoe UI"/>
          <w:i/>
          <w:sz w:val="20"/>
        </w:rPr>
      </w:pPr>
    </w:p>
    <w:p w14:paraId="216037AB" w14:textId="77777777" w:rsidR="002C639D" w:rsidRPr="00CA6A81" w:rsidRDefault="002C639D" w:rsidP="002C639D">
      <w:pPr>
        <w:pStyle w:val="Zkladntextodsazen2"/>
        <w:rPr>
          <w:rFonts w:ascii="Segoe UI" w:hAnsi="Segoe UI" w:cs="Segoe UI"/>
          <w:i/>
          <w:sz w:val="20"/>
        </w:rPr>
      </w:pPr>
    </w:p>
    <w:p w14:paraId="03446827" w14:textId="77777777" w:rsidR="002C639D" w:rsidRPr="00CA6A81" w:rsidRDefault="002C639D" w:rsidP="002C639D">
      <w:pPr>
        <w:pStyle w:val="Zkladntextodsazen2"/>
        <w:tabs>
          <w:tab w:val="left" w:pos="5103"/>
        </w:tabs>
        <w:rPr>
          <w:rFonts w:ascii="Segoe UI" w:hAnsi="Segoe UI" w:cs="Segoe UI"/>
          <w:i/>
          <w:iCs/>
          <w:sz w:val="20"/>
        </w:rPr>
      </w:pPr>
      <w:r w:rsidRPr="00CA6A81">
        <w:rPr>
          <w:rFonts w:ascii="Segoe UI" w:hAnsi="Segoe UI" w:cs="Segoe UI"/>
          <w:sz w:val="20"/>
        </w:rPr>
        <w:t>……………………………………………</w:t>
      </w:r>
      <w:r w:rsidRPr="00CA6A81">
        <w:rPr>
          <w:rFonts w:ascii="Segoe UI" w:hAnsi="Segoe UI" w:cs="Segoe UI"/>
          <w:sz w:val="20"/>
        </w:rPr>
        <w:tab/>
        <w:t>……………………………………………</w:t>
      </w:r>
    </w:p>
    <w:p w14:paraId="725C4927" w14:textId="3A0F2F90" w:rsidR="002C639D" w:rsidRPr="00CA6A81" w:rsidRDefault="002C639D" w:rsidP="002C639D">
      <w:pPr>
        <w:pStyle w:val="Zkladntextodsazen2"/>
        <w:tabs>
          <w:tab w:val="center" w:pos="1701"/>
          <w:tab w:val="center" w:pos="6804"/>
        </w:tabs>
        <w:rPr>
          <w:rFonts w:ascii="Segoe UI" w:hAnsi="Segoe UI" w:cs="Segoe UI"/>
          <w:i/>
          <w:iCs/>
          <w:sz w:val="20"/>
        </w:rPr>
      </w:pPr>
      <w:r w:rsidRPr="00CA6A81">
        <w:rPr>
          <w:rFonts w:ascii="Segoe UI" w:hAnsi="Segoe UI" w:cs="Segoe UI"/>
          <w:sz w:val="20"/>
        </w:rPr>
        <w:t xml:space="preserve">           jméno, </w:t>
      </w:r>
      <w:proofErr w:type="gramStart"/>
      <w:r w:rsidRPr="00CA6A81">
        <w:rPr>
          <w:rFonts w:ascii="Segoe UI" w:hAnsi="Segoe UI" w:cs="Segoe UI"/>
          <w:sz w:val="20"/>
        </w:rPr>
        <w:t>funkce                                                                   jméno</w:t>
      </w:r>
      <w:proofErr w:type="gramEnd"/>
      <w:r w:rsidRPr="00CA6A81">
        <w:rPr>
          <w:rFonts w:ascii="Segoe UI" w:hAnsi="Segoe UI" w:cs="Segoe UI"/>
          <w:sz w:val="20"/>
        </w:rPr>
        <w:t>, funkce</w:t>
      </w:r>
    </w:p>
    <w:p w14:paraId="596F44B8" w14:textId="77777777" w:rsidR="002C639D" w:rsidRPr="00CA6A81" w:rsidRDefault="002C639D" w:rsidP="002C639D">
      <w:pPr>
        <w:pStyle w:val="Zkladntextodsazen2"/>
        <w:tabs>
          <w:tab w:val="center" w:pos="1701"/>
          <w:tab w:val="center" w:pos="6804"/>
        </w:tabs>
        <w:rPr>
          <w:rFonts w:ascii="Segoe UI" w:hAnsi="Segoe UI" w:cs="Segoe UI"/>
          <w:i/>
          <w:iCs/>
          <w:sz w:val="20"/>
        </w:rPr>
      </w:pPr>
      <w:r w:rsidRPr="00CA6A81">
        <w:rPr>
          <w:rFonts w:ascii="Segoe UI" w:hAnsi="Segoe UI" w:cs="Segoe UI"/>
          <w:sz w:val="20"/>
        </w:rPr>
        <w:tab/>
      </w:r>
      <w:r w:rsidRPr="00CA6A81">
        <w:rPr>
          <w:rFonts w:ascii="Segoe UI" w:hAnsi="Segoe UI" w:cs="Segoe UI"/>
          <w:sz w:val="20"/>
        </w:rPr>
        <w:tab/>
      </w:r>
    </w:p>
    <w:p w14:paraId="1CAC38D0" w14:textId="77777777" w:rsidR="002C639D" w:rsidRPr="00CA6A81" w:rsidRDefault="002C639D" w:rsidP="002C639D">
      <w:pPr>
        <w:pStyle w:val="Zkladntextodsazen2"/>
        <w:tabs>
          <w:tab w:val="center" w:pos="1701"/>
          <w:tab w:val="center" w:pos="6804"/>
        </w:tabs>
        <w:rPr>
          <w:rFonts w:ascii="Segoe UI" w:hAnsi="Segoe UI" w:cs="Segoe UI"/>
          <w:i/>
          <w:iCs/>
          <w:sz w:val="20"/>
        </w:rPr>
      </w:pPr>
    </w:p>
    <w:p w14:paraId="160C419B" w14:textId="77777777" w:rsidR="002C639D" w:rsidRPr="00CA6A81" w:rsidRDefault="002C639D" w:rsidP="002C639D">
      <w:pPr>
        <w:pStyle w:val="Zkladntextodsazen2"/>
        <w:tabs>
          <w:tab w:val="center" w:pos="1701"/>
          <w:tab w:val="center" w:pos="6804"/>
        </w:tabs>
        <w:rPr>
          <w:rFonts w:ascii="Segoe UI" w:hAnsi="Segoe UI" w:cs="Segoe UI"/>
          <w:i/>
          <w:iCs/>
          <w:sz w:val="20"/>
        </w:rPr>
      </w:pPr>
    </w:p>
    <w:p w14:paraId="6F3D9A11" w14:textId="77777777" w:rsidR="002C639D" w:rsidRPr="00CA6A81" w:rsidRDefault="002C639D" w:rsidP="002C639D">
      <w:pPr>
        <w:pStyle w:val="Zkladntextodsazen2"/>
        <w:tabs>
          <w:tab w:val="center" w:pos="1701"/>
          <w:tab w:val="center" w:pos="6804"/>
        </w:tabs>
        <w:rPr>
          <w:rFonts w:ascii="Segoe UI" w:hAnsi="Segoe UI" w:cs="Segoe UI"/>
          <w:sz w:val="20"/>
        </w:rPr>
      </w:pPr>
      <w:r w:rsidRPr="00CA6A81">
        <w:rPr>
          <w:rFonts w:ascii="Segoe UI" w:hAnsi="Segoe UI" w:cs="Segoe UI"/>
          <w:sz w:val="20"/>
        </w:rPr>
        <w:tab/>
      </w:r>
      <w:r w:rsidRPr="00CA6A81">
        <w:rPr>
          <w:rFonts w:ascii="Segoe UI" w:hAnsi="Segoe UI" w:cs="Segoe UI"/>
          <w:sz w:val="20"/>
        </w:rPr>
        <w:tab/>
      </w:r>
      <w:r w:rsidRPr="00CA6A81">
        <w:rPr>
          <w:rFonts w:ascii="Segoe UI" w:hAnsi="Segoe UI" w:cs="Segoe UI"/>
          <w:sz w:val="20"/>
        </w:rPr>
        <w:tab/>
      </w:r>
    </w:p>
    <w:p w14:paraId="294C7850" w14:textId="77777777" w:rsidR="002C639D" w:rsidRPr="00CA6A81" w:rsidRDefault="002C639D" w:rsidP="002C639D">
      <w:pPr>
        <w:rPr>
          <w:rFonts w:ascii="Segoe UI" w:hAnsi="Segoe UI" w:cs="Segoe UI"/>
          <w:sz w:val="20"/>
        </w:rPr>
      </w:pPr>
      <w:r w:rsidRPr="00CA6A81">
        <w:rPr>
          <w:rFonts w:ascii="Segoe UI" w:hAnsi="Segoe UI" w:cs="Segoe UI"/>
          <w:sz w:val="20"/>
        </w:rPr>
        <w:t xml:space="preserve">                                                                                               …………………………………………..</w:t>
      </w:r>
    </w:p>
    <w:p w14:paraId="75B04B88" w14:textId="77777777" w:rsidR="002C639D" w:rsidRPr="00CA6A81" w:rsidRDefault="002C639D" w:rsidP="002C639D">
      <w:pPr>
        <w:rPr>
          <w:rFonts w:ascii="Segoe UI" w:hAnsi="Segoe UI" w:cs="Segoe UI"/>
          <w:sz w:val="20"/>
        </w:rPr>
      </w:pPr>
      <w:r w:rsidRPr="00CA6A81">
        <w:rPr>
          <w:rFonts w:ascii="Segoe UI" w:hAnsi="Segoe UI" w:cs="Segoe UI"/>
          <w:sz w:val="20"/>
        </w:rPr>
        <w:t xml:space="preserve">                                                                                                          jméno, funkce</w:t>
      </w:r>
    </w:p>
    <w:p w14:paraId="298B1D1D" w14:textId="2DF887D9" w:rsidR="00EC4633" w:rsidRPr="001C2563" w:rsidRDefault="008079C6" w:rsidP="0038569F">
      <w:pPr>
        <w:pStyle w:val="Nzev"/>
        <w:pBdr>
          <w:bottom w:val="none" w:sz="0" w:space="0" w:color="auto"/>
        </w:pBdr>
        <w:tabs>
          <w:tab w:val="left" w:pos="1134"/>
        </w:tabs>
        <w:spacing w:before="120"/>
        <w:jc w:val="both"/>
        <w:rPr>
          <w:rFonts w:ascii="Segoe UI" w:hAnsi="Segoe UI" w:cs="Segoe UI"/>
          <w:b w:val="0"/>
          <w:sz w:val="20"/>
        </w:rPr>
      </w:pPr>
      <w:r w:rsidRPr="001C2563">
        <w:rPr>
          <w:rFonts w:ascii="Segoe UI" w:hAnsi="Segoe UI" w:cs="Segoe UI"/>
          <w:b w:val="0"/>
          <w:sz w:val="20"/>
        </w:rPr>
        <w:lastRenderedPageBreak/>
        <w:tab/>
      </w:r>
    </w:p>
    <w:sectPr w:rsidR="00EC4633" w:rsidRPr="001C2563" w:rsidSect="0038569F">
      <w:footerReference w:type="even" r:id="rId13"/>
      <w:footerReference w:type="default" r:id="rId14"/>
      <w:pgSz w:w="11906" w:h="16838"/>
      <w:pgMar w:top="1304" w:right="1304" w:bottom="1021" w:left="1304" w:header="709" w:footer="606" w:gutter="0"/>
      <w:cols w:space="708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Novotný Daniel" w:date="2022-06-14T12:32:00Z" w:initials="ND">
    <w:p w14:paraId="316A8855" w14:textId="77777777" w:rsidR="00E12E45" w:rsidRPr="0054204A" w:rsidRDefault="00E12E45" w:rsidP="00E12E45">
      <w:pPr>
        <w:pStyle w:val="Textkomente"/>
        <w:rPr>
          <w:rFonts w:ascii="Segoe UI" w:hAnsi="Segoe UI" w:cs="Segoe UI"/>
          <w:sz w:val="16"/>
          <w:szCs w:val="16"/>
        </w:rPr>
      </w:pPr>
      <w:r>
        <w:rPr>
          <w:rStyle w:val="Odkaznakoment"/>
        </w:rPr>
        <w:annotationRef/>
      </w:r>
      <w:r>
        <w:rPr>
          <w:rFonts w:ascii="Segoe UI" w:hAnsi="Segoe UI" w:cs="Segoe UI"/>
          <w:sz w:val="16"/>
          <w:szCs w:val="16"/>
        </w:rPr>
        <w:t>p</w:t>
      </w:r>
      <w:r w:rsidRPr="0054204A">
        <w:rPr>
          <w:rFonts w:ascii="Segoe UI" w:hAnsi="Segoe UI" w:cs="Segoe UI"/>
          <w:sz w:val="16"/>
          <w:szCs w:val="16"/>
        </w:rPr>
        <w:t>řesný název a číslo stavby</w:t>
      </w:r>
      <w:r>
        <w:rPr>
          <w:rFonts w:ascii="Segoe UI" w:hAnsi="Segoe UI" w:cs="Segoe UI"/>
          <w:sz w:val="16"/>
          <w:szCs w:val="16"/>
        </w:rPr>
        <w:t xml:space="preserve"> </w:t>
      </w:r>
      <w:proofErr w:type="spellStart"/>
      <w:r>
        <w:rPr>
          <w:rFonts w:ascii="Segoe UI" w:hAnsi="Segoe UI" w:cs="Segoe UI"/>
          <w:sz w:val="16"/>
          <w:szCs w:val="16"/>
        </w:rPr>
        <w:t>GasNet</w:t>
      </w:r>
      <w:proofErr w:type="spellEnd"/>
    </w:p>
  </w:comment>
  <w:comment w:id="4" w:author="Lokajíček Jan, JUDr." w:date="2022-06-14T12:32:00Z" w:initials="LJJ">
    <w:p w14:paraId="563C35D8" w14:textId="0A80226B" w:rsidR="004C1526" w:rsidRDefault="004C1526">
      <w:pPr>
        <w:pStyle w:val="Textkomente"/>
      </w:pPr>
      <w:r>
        <w:rPr>
          <w:rStyle w:val="Odkaznakoment"/>
        </w:rPr>
        <w:annotationRef/>
      </w:r>
      <w:r w:rsidRPr="004C1526">
        <w:rPr>
          <w:highlight w:val="yellow"/>
        </w:rPr>
        <w:t>Pouze drobné upřesnění.</w:t>
      </w:r>
    </w:p>
  </w:comment>
  <w:comment w:id="9" w:author="Lokajíček Jan, JUDr." w:date="2022-06-14T12:32:00Z" w:initials="LJJ">
    <w:p w14:paraId="537E8934" w14:textId="35A6CF45" w:rsidR="004C1526" w:rsidRDefault="004C1526">
      <w:pPr>
        <w:pStyle w:val="Textkomente"/>
      </w:pPr>
      <w:r>
        <w:rPr>
          <w:rStyle w:val="Odkaznakoment"/>
        </w:rPr>
        <w:annotationRef/>
      </w:r>
      <w:r w:rsidRPr="004C1526">
        <w:rPr>
          <w:highlight w:val="yellow"/>
        </w:rPr>
        <w:t>Tady nám ještě unikla chybná terminologie.</w:t>
      </w:r>
    </w:p>
  </w:comment>
  <w:comment w:id="12" w:author="Lokajíček Jan, JUDr." w:date="2022-06-14T12:46:00Z" w:initials="LJJ">
    <w:p w14:paraId="49114D5F" w14:textId="1059ABC6" w:rsidR="00CE0966" w:rsidRPr="00CE0966" w:rsidRDefault="00CE0966">
      <w:pPr>
        <w:pStyle w:val="Textkomente"/>
        <w:rPr>
          <w:rFonts w:ascii="Calibri" w:eastAsia="Calibri" w:hAnsi="Calibri"/>
          <w:b/>
          <w:u w:val="single"/>
          <w:lang w:eastAsia="en-US"/>
        </w:rPr>
      </w:pPr>
      <w:r>
        <w:rPr>
          <w:rStyle w:val="Odkaznakoment"/>
        </w:rPr>
        <w:annotationRef/>
      </w:r>
      <w:r w:rsidRPr="00CE0966">
        <w:rPr>
          <w:rFonts w:ascii="Calibri" w:eastAsia="Calibri" w:hAnsi="Calibri"/>
          <w:b/>
          <w:highlight w:val="yellow"/>
          <w:u w:val="single"/>
          <w:lang w:eastAsia="en-US"/>
        </w:rPr>
        <w:t xml:space="preserve">Čl. </w:t>
      </w:r>
      <w:r w:rsidRPr="00CE0966">
        <w:rPr>
          <w:rFonts w:ascii="Calibri" w:eastAsia="Calibri" w:hAnsi="Calibri"/>
          <w:b/>
          <w:highlight w:val="yellow"/>
          <w:u w:val="single"/>
          <w:lang w:eastAsia="en-US"/>
        </w:rPr>
        <w:t xml:space="preserve">V.1 až </w:t>
      </w:r>
      <w:r>
        <w:rPr>
          <w:rFonts w:ascii="Calibri" w:eastAsia="Calibri" w:hAnsi="Calibri"/>
          <w:b/>
          <w:highlight w:val="yellow"/>
          <w:u w:val="single"/>
          <w:lang w:eastAsia="en-US"/>
        </w:rPr>
        <w:t xml:space="preserve"> </w:t>
      </w:r>
      <w:r>
        <w:rPr>
          <w:rFonts w:ascii="Calibri" w:eastAsia="Calibri" w:hAnsi="Calibri"/>
          <w:b/>
          <w:highlight w:val="yellow"/>
          <w:u w:val="single"/>
          <w:lang w:eastAsia="en-US"/>
        </w:rPr>
        <w:t>V.2</w:t>
      </w:r>
      <w:bookmarkStart w:id="13" w:name="_GoBack"/>
      <w:bookmarkEnd w:id="13"/>
      <w:r w:rsidRPr="00CE0966">
        <w:rPr>
          <w:rFonts w:ascii="Calibri" w:eastAsia="Calibri" w:hAnsi="Calibri"/>
          <w:b/>
          <w:highlight w:val="yellow"/>
          <w:u w:val="single"/>
          <w:lang w:eastAsia="en-US"/>
        </w:rPr>
        <w:t xml:space="preserve"> by měly být využity pouze ve výjimečných a ze strany SŽ jednoznačně  doložitelných případech.</w:t>
      </w:r>
    </w:p>
  </w:comment>
  <w:comment w:id="29" w:author="Lokajíček Jan, JUDr." w:date="2022-06-14T12:32:00Z" w:initials="LJJ">
    <w:p w14:paraId="0F70E35E" w14:textId="561B71C5" w:rsidR="00B870CC" w:rsidRPr="00B870CC" w:rsidRDefault="00B870CC">
      <w:pPr>
        <w:pStyle w:val="Textkomente"/>
        <w:rPr>
          <w:b/>
          <w:u w:val="single"/>
        </w:rPr>
      </w:pPr>
      <w:r>
        <w:rPr>
          <w:rStyle w:val="Odkaznakoment"/>
        </w:rPr>
        <w:annotationRef/>
      </w:r>
      <w:r w:rsidRPr="00B870CC">
        <w:rPr>
          <w:b/>
          <w:highlight w:val="yellow"/>
          <w:u w:val="single"/>
        </w:rPr>
        <w:t>Zde zůstala chyba. Tato varianta předpokládá uveřejnění smlouvy v RS.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16A885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854BD2" w16cex:dateUtc="2022-01-09T10:5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16A8855" w16cid:durableId="25854BD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A312CC" w14:textId="77777777" w:rsidR="003757AC" w:rsidRDefault="003757AC">
      <w:r>
        <w:separator/>
      </w:r>
    </w:p>
  </w:endnote>
  <w:endnote w:type="continuationSeparator" w:id="0">
    <w:p w14:paraId="7F2FF65E" w14:textId="77777777" w:rsidR="003757AC" w:rsidRDefault="003757AC">
      <w:r>
        <w:continuationSeparator/>
      </w:r>
    </w:p>
  </w:endnote>
  <w:endnote w:type="continuationNotice" w:id="1">
    <w:p w14:paraId="46A9C765" w14:textId="77777777" w:rsidR="003757AC" w:rsidRDefault="003757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(L$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3B5E9A" w14:textId="77777777" w:rsidR="00B47E22" w:rsidRDefault="00B47E22" w:rsidP="00FC06C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DA9246D" w14:textId="77777777" w:rsidR="00B47E22" w:rsidRDefault="00B47E2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392FFA" w14:textId="614DDEA1" w:rsidR="00B47E22" w:rsidRPr="0038569F" w:rsidRDefault="0038569F" w:rsidP="003D09DF">
    <w:pPr>
      <w:pStyle w:val="Zpat"/>
      <w:pBdr>
        <w:top w:val="single" w:sz="4" w:space="1" w:color="auto"/>
      </w:pBdr>
      <w:tabs>
        <w:tab w:val="clear" w:pos="4536"/>
        <w:tab w:val="clear" w:pos="9072"/>
        <w:tab w:val="right" w:pos="9214"/>
      </w:tabs>
      <w:ind w:right="27"/>
      <w:rPr>
        <w:rFonts w:ascii="Arial" w:hAnsi="Arial" w:cs="Arial"/>
        <w:sz w:val="16"/>
        <w:szCs w:val="16"/>
      </w:rPr>
    </w:pPr>
    <w:r w:rsidRPr="0038569F">
      <w:rPr>
        <w:rFonts w:ascii="Arial" w:hAnsi="Arial" w:cs="Arial"/>
        <w:sz w:val="16"/>
        <w:szCs w:val="16"/>
      </w:rPr>
      <w:tab/>
    </w:r>
    <w:r w:rsidRPr="0038569F">
      <w:rPr>
        <w:rFonts w:ascii="Arial" w:hAnsi="Arial" w:cs="Arial"/>
        <w:sz w:val="16"/>
        <w:szCs w:val="16"/>
      </w:rPr>
      <w:fldChar w:fldCharType="begin"/>
    </w:r>
    <w:r w:rsidRPr="0038569F">
      <w:rPr>
        <w:rFonts w:ascii="Arial" w:hAnsi="Arial" w:cs="Arial"/>
        <w:sz w:val="16"/>
        <w:szCs w:val="16"/>
      </w:rPr>
      <w:instrText>PAGE   \* MERGEFORMAT</w:instrText>
    </w:r>
    <w:r w:rsidRPr="0038569F">
      <w:rPr>
        <w:rFonts w:ascii="Arial" w:hAnsi="Arial" w:cs="Arial"/>
        <w:sz w:val="16"/>
        <w:szCs w:val="16"/>
      </w:rPr>
      <w:fldChar w:fldCharType="separate"/>
    </w:r>
    <w:r w:rsidR="00CE0966">
      <w:rPr>
        <w:rFonts w:ascii="Arial" w:hAnsi="Arial" w:cs="Arial"/>
        <w:noProof/>
        <w:sz w:val="16"/>
        <w:szCs w:val="16"/>
      </w:rPr>
      <w:t>3</w:t>
    </w:r>
    <w:r w:rsidRPr="0038569F">
      <w:rPr>
        <w:rFonts w:ascii="Arial" w:hAnsi="Arial" w:cs="Arial"/>
        <w:sz w:val="16"/>
        <w:szCs w:val="16"/>
      </w:rPr>
      <w:fldChar w:fldCharType="end"/>
    </w:r>
    <w:r w:rsidRPr="0038569F">
      <w:rPr>
        <w:rFonts w:ascii="Arial" w:hAnsi="Arial" w:cs="Arial"/>
        <w:sz w:val="16"/>
        <w:szCs w:val="16"/>
      </w:rPr>
      <w:t>/</w:t>
    </w:r>
    <w:r w:rsidRPr="0038569F">
      <w:rPr>
        <w:rFonts w:ascii="Arial" w:hAnsi="Arial" w:cs="Arial"/>
        <w:sz w:val="16"/>
        <w:szCs w:val="16"/>
      </w:rPr>
      <w:fldChar w:fldCharType="begin"/>
    </w:r>
    <w:r w:rsidRPr="0038569F">
      <w:rPr>
        <w:rFonts w:ascii="Arial" w:hAnsi="Arial" w:cs="Arial"/>
        <w:sz w:val="16"/>
        <w:szCs w:val="16"/>
      </w:rPr>
      <w:instrText xml:space="preserve"> NUMPAGES   \* MERGEFORMAT </w:instrText>
    </w:r>
    <w:r w:rsidRPr="0038569F">
      <w:rPr>
        <w:rFonts w:ascii="Arial" w:hAnsi="Arial" w:cs="Arial"/>
        <w:sz w:val="16"/>
        <w:szCs w:val="16"/>
      </w:rPr>
      <w:fldChar w:fldCharType="separate"/>
    </w:r>
    <w:r w:rsidR="00CE0966">
      <w:rPr>
        <w:rFonts w:ascii="Arial" w:hAnsi="Arial" w:cs="Arial"/>
        <w:noProof/>
        <w:sz w:val="16"/>
        <w:szCs w:val="16"/>
      </w:rPr>
      <w:t>4</w:t>
    </w:r>
    <w:r w:rsidRPr="0038569F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EC0C79" w14:textId="77777777" w:rsidR="003757AC" w:rsidRDefault="003757AC">
      <w:r>
        <w:separator/>
      </w:r>
    </w:p>
  </w:footnote>
  <w:footnote w:type="continuationSeparator" w:id="0">
    <w:p w14:paraId="30674437" w14:textId="77777777" w:rsidR="003757AC" w:rsidRDefault="003757AC">
      <w:r>
        <w:continuationSeparator/>
      </w:r>
    </w:p>
  </w:footnote>
  <w:footnote w:type="continuationNotice" w:id="1">
    <w:p w14:paraId="0AA82A12" w14:textId="77777777" w:rsidR="003757AC" w:rsidRDefault="003757A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725DA"/>
    <w:multiLevelType w:val="singleLevel"/>
    <w:tmpl w:val="80802AA6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0"/>
        <w:szCs w:val="20"/>
        <w:u w:val="none"/>
      </w:rPr>
    </w:lvl>
  </w:abstractNum>
  <w:abstractNum w:abstractNumId="1">
    <w:nsid w:val="04EF012C"/>
    <w:multiLevelType w:val="hybridMultilevel"/>
    <w:tmpl w:val="315AB85C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E005D0"/>
    <w:multiLevelType w:val="singleLevel"/>
    <w:tmpl w:val="481CECF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">
    <w:nsid w:val="10314819"/>
    <w:multiLevelType w:val="hybridMultilevel"/>
    <w:tmpl w:val="57B8C7C6"/>
    <w:lvl w:ilvl="0" w:tplc="1E6A36E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125FDC"/>
    <w:multiLevelType w:val="hybridMultilevel"/>
    <w:tmpl w:val="AB7C3998"/>
    <w:lvl w:ilvl="0" w:tplc="09FC516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605981"/>
    <w:multiLevelType w:val="hybridMultilevel"/>
    <w:tmpl w:val="D0E812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B2E7268"/>
    <w:multiLevelType w:val="hybridMultilevel"/>
    <w:tmpl w:val="B9A68D1A"/>
    <w:lvl w:ilvl="0" w:tplc="D766010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B67FF2"/>
    <w:multiLevelType w:val="singleLevel"/>
    <w:tmpl w:val="674C391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8">
    <w:nsid w:val="2388514C"/>
    <w:multiLevelType w:val="singleLevel"/>
    <w:tmpl w:val="82928AE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9">
    <w:nsid w:val="2E2D26D3"/>
    <w:multiLevelType w:val="hybridMultilevel"/>
    <w:tmpl w:val="78945D62"/>
    <w:lvl w:ilvl="0" w:tplc="1B003BF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0">
    <w:nsid w:val="2F0C1EF8"/>
    <w:multiLevelType w:val="hybridMultilevel"/>
    <w:tmpl w:val="A13857D6"/>
    <w:lvl w:ilvl="0" w:tplc="5FE670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3BB3E03"/>
    <w:multiLevelType w:val="singleLevel"/>
    <w:tmpl w:val="674C391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2">
    <w:nsid w:val="3BA02AAE"/>
    <w:multiLevelType w:val="hybridMultilevel"/>
    <w:tmpl w:val="86501800"/>
    <w:lvl w:ilvl="0" w:tplc="040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DDE23F2"/>
    <w:multiLevelType w:val="hybridMultilevel"/>
    <w:tmpl w:val="BBE860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876BB8"/>
    <w:multiLevelType w:val="hybridMultilevel"/>
    <w:tmpl w:val="028AD2FA"/>
    <w:lvl w:ilvl="0" w:tplc="73F885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67A075E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4C46665D"/>
    <w:multiLevelType w:val="hybridMultilevel"/>
    <w:tmpl w:val="35741FF0"/>
    <w:lvl w:ilvl="0" w:tplc="C87A7F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C5F1856"/>
    <w:multiLevelType w:val="hybridMultilevel"/>
    <w:tmpl w:val="ABA8EF6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740F54"/>
    <w:multiLevelType w:val="hybridMultilevel"/>
    <w:tmpl w:val="713811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D6D55ED"/>
    <w:multiLevelType w:val="hybridMultilevel"/>
    <w:tmpl w:val="CC4AD6DE"/>
    <w:lvl w:ilvl="0" w:tplc="8E8C050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0E3872"/>
    <w:multiLevelType w:val="hybridMultilevel"/>
    <w:tmpl w:val="35741FF0"/>
    <w:lvl w:ilvl="0" w:tplc="C87A7F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22024DF"/>
    <w:multiLevelType w:val="hybridMultilevel"/>
    <w:tmpl w:val="DC5C3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93672A"/>
    <w:multiLevelType w:val="singleLevel"/>
    <w:tmpl w:val="2506A43E"/>
    <w:lvl w:ilvl="0">
      <w:start w:val="1"/>
      <w:numFmt w:val="lowerLetter"/>
      <w:lvlText w:val="%1) "/>
      <w:legacy w:legacy="1" w:legacySpace="0" w:legacyIndent="283"/>
      <w:lvlJc w:val="left"/>
      <w:pPr>
        <w:ind w:left="568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3">
    <w:nsid w:val="6B8E7707"/>
    <w:multiLevelType w:val="hybridMultilevel"/>
    <w:tmpl w:val="73FACBB0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CBC352C"/>
    <w:multiLevelType w:val="hybridMultilevel"/>
    <w:tmpl w:val="57B8C7C6"/>
    <w:lvl w:ilvl="0" w:tplc="1E6A36E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51082B"/>
    <w:multiLevelType w:val="singleLevel"/>
    <w:tmpl w:val="481CECF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6">
    <w:nsid w:val="72B72981"/>
    <w:multiLevelType w:val="hybridMultilevel"/>
    <w:tmpl w:val="5D9812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57E2776"/>
    <w:multiLevelType w:val="hybridMultilevel"/>
    <w:tmpl w:val="ACA817B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7F54824"/>
    <w:multiLevelType w:val="singleLevel"/>
    <w:tmpl w:val="8E3E4F40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18"/>
        <w:szCs w:val="18"/>
        <w:u w:val="none"/>
      </w:rPr>
    </w:lvl>
  </w:abstractNum>
  <w:abstractNum w:abstractNumId="29">
    <w:nsid w:val="797960A6"/>
    <w:multiLevelType w:val="hybridMultilevel"/>
    <w:tmpl w:val="F5F418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444431"/>
    <w:multiLevelType w:val="hybridMultilevel"/>
    <w:tmpl w:val="0FA47B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5"/>
  </w:num>
  <w:num w:numId="3">
    <w:abstractNumId w:val="11"/>
  </w:num>
  <w:num w:numId="4">
    <w:abstractNumId w:val="11"/>
    <w:lvlOverride w:ilvl="0">
      <w:lvl w:ilvl="0">
        <w:start w:val="2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  <w:num w:numId="5">
    <w:abstractNumId w:val="7"/>
  </w:num>
  <w:num w:numId="6">
    <w:abstractNumId w:val="7"/>
    <w:lvlOverride w:ilvl="0">
      <w:lvl w:ilvl="0">
        <w:start w:val="3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  <w:num w:numId="7">
    <w:abstractNumId w:val="22"/>
  </w:num>
  <w:num w:numId="8">
    <w:abstractNumId w:val="8"/>
  </w:num>
  <w:num w:numId="9">
    <w:abstractNumId w:val="28"/>
  </w:num>
  <w:num w:numId="10">
    <w:abstractNumId w:val="0"/>
  </w:num>
  <w:num w:numId="11">
    <w:abstractNumId w:val="0"/>
    <w:lvlOverride w:ilvl="0">
      <w:lvl w:ilvl="0">
        <w:start w:val="4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Arial" w:hAnsi="Arial" w:cs="Arial" w:hint="default"/>
          <w:b w:val="0"/>
          <w:i w:val="0"/>
          <w:sz w:val="20"/>
          <w:szCs w:val="20"/>
          <w:u w:val="none"/>
        </w:rPr>
      </w:lvl>
    </w:lvlOverride>
  </w:num>
  <w:num w:numId="12">
    <w:abstractNumId w:val="5"/>
  </w:num>
  <w:num w:numId="13">
    <w:abstractNumId w:val="9"/>
  </w:num>
  <w:num w:numId="14">
    <w:abstractNumId w:val="10"/>
  </w:num>
  <w:num w:numId="15">
    <w:abstractNumId w:val="12"/>
  </w:num>
  <w:num w:numId="16">
    <w:abstractNumId w:val="27"/>
  </w:num>
  <w:num w:numId="17">
    <w:abstractNumId w:val="18"/>
  </w:num>
  <w:num w:numId="18">
    <w:abstractNumId w:val="15"/>
  </w:num>
  <w:num w:numId="19">
    <w:abstractNumId w:val="20"/>
  </w:num>
  <w:num w:numId="20">
    <w:abstractNumId w:val="17"/>
  </w:num>
  <w:num w:numId="21">
    <w:abstractNumId w:val="21"/>
  </w:num>
  <w:num w:numId="22">
    <w:abstractNumId w:val="24"/>
  </w:num>
  <w:num w:numId="23">
    <w:abstractNumId w:val="3"/>
  </w:num>
  <w:num w:numId="24">
    <w:abstractNumId w:val="16"/>
  </w:num>
  <w:num w:numId="25">
    <w:abstractNumId w:val="6"/>
  </w:num>
  <w:num w:numId="26">
    <w:abstractNumId w:val="1"/>
  </w:num>
  <w:num w:numId="27">
    <w:abstractNumId w:val="13"/>
  </w:num>
  <w:num w:numId="28">
    <w:abstractNumId w:val="14"/>
  </w:num>
  <w:num w:numId="29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6"/>
  </w:num>
  <w:num w:numId="31">
    <w:abstractNumId w:val="30"/>
  </w:num>
  <w:num w:numId="32">
    <w:abstractNumId w:val="4"/>
  </w:num>
  <w:num w:numId="33">
    <w:abstractNumId w:val="19"/>
  </w:num>
  <w:num w:numId="34">
    <w:abstractNumId w:val="2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Novotný Daniel">
    <w15:presenceInfo w15:providerId="AD" w15:userId="S::daniel.novotny@gasnet.cz::a343440e-8e0b-4860-9820-e084ca80051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4F1"/>
    <w:rsid w:val="000056BA"/>
    <w:rsid w:val="00012AC5"/>
    <w:rsid w:val="00014593"/>
    <w:rsid w:val="00033918"/>
    <w:rsid w:val="00035D1B"/>
    <w:rsid w:val="00041F01"/>
    <w:rsid w:val="00043DDE"/>
    <w:rsid w:val="0007781B"/>
    <w:rsid w:val="00084835"/>
    <w:rsid w:val="00084D28"/>
    <w:rsid w:val="00094FE7"/>
    <w:rsid w:val="000A5C28"/>
    <w:rsid w:val="000B165F"/>
    <w:rsid w:val="000C626A"/>
    <w:rsid w:val="000E667A"/>
    <w:rsid w:val="000F7058"/>
    <w:rsid w:val="001060D8"/>
    <w:rsid w:val="00135E64"/>
    <w:rsid w:val="00140031"/>
    <w:rsid w:val="001525C0"/>
    <w:rsid w:val="00160A7D"/>
    <w:rsid w:val="001955E7"/>
    <w:rsid w:val="001A149A"/>
    <w:rsid w:val="001A164A"/>
    <w:rsid w:val="001B37D2"/>
    <w:rsid w:val="001C2563"/>
    <w:rsid w:val="001C6580"/>
    <w:rsid w:val="001D3A2F"/>
    <w:rsid w:val="001D3DE0"/>
    <w:rsid w:val="001D6FC2"/>
    <w:rsid w:val="001D7F3D"/>
    <w:rsid w:val="001E5984"/>
    <w:rsid w:val="00210721"/>
    <w:rsid w:val="00210B6F"/>
    <w:rsid w:val="00215D60"/>
    <w:rsid w:val="00220B22"/>
    <w:rsid w:val="00222629"/>
    <w:rsid w:val="00224245"/>
    <w:rsid w:val="00251C3C"/>
    <w:rsid w:val="00253CF6"/>
    <w:rsid w:val="002642AC"/>
    <w:rsid w:val="002650AA"/>
    <w:rsid w:val="00266AA4"/>
    <w:rsid w:val="00272BE3"/>
    <w:rsid w:val="00273FE3"/>
    <w:rsid w:val="00275F3A"/>
    <w:rsid w:val="00286DFE"/>
    <w:rsid w:val="002A1D47"/>
    <w:rsid w:val="002A77C1"/>
    <w:rsid w:val="002C2814"/>
    <w:rsid w:val="002C639D"/>
    <w:rsid w:val="002D5A14"/>
    <w:rsid w:val="002D6D72"/>
    <w:rsid w:val="002E57E4"/>
    <w:rsid w:val="002F08B2"/>
    <w:rsid w:val="002F5D3F"/>
    <w:rsid w:val="00301033"/>
    <w:rsid w:val="00313C4E"/>
    <w:rsid w:val="003231CE"/>
    <w:rsid w:val="00345FAE"/>
    <w:rsid w:val="003522F9"/>
    <w:rsid w:val="00354AAF"/>
    <w:rsid w:val="00356EB1"/>
    <w:rsid w:val="00366D8A"/>
    <w:rsid w:val="003757AC"/>
    <w:rsid w:val="00376659"/>
    <w:rsid w:val="0038569F"/>
    <w:rsid w:val="00386CDF"/>
    <w:rsid w:val="00391730"/>
    <w:rsid w:val="003A0407"/>
    <w:rsid w:val="003A15EC"/>
    <w:rsid w:val="003A1C5D"/>
    <w:rsid w:val="003B797E"/>
    <w:rsid w:val="003D09DF"/>
    <w:rsid w:val="003D428A"/>
    <w:rsid w:val="003E6C29"/>
    <w:rsid w:val="003F3D8D"/>
    <w:rsid w:val="00400C91"/>
    <w:rsid w:val="0044293A"/>
    <w:rsid w:val="004443C3"/>
    <w:rsid w:val="00462F51"/>
    <w:rsid w:val="0046401C"/>
    <w:rsid w:val="00464EE5"/>
    <w:rsid w:val="00464F10"/>
    <w:rsid w:val="004721AC"/>
    <w:rsid w:val="00473BDE"/>
    <w:rsid w:val="00481D1E"/>
    <w:rsid w:val="004876E3"/>
    <w:rsid w:val="00495691"/>
    <w:rsid w:val="00497090"/>
    <w:rsid w:val="004B7D9C"/>
    <w:rsid w:val="004C1526"/>
    <w:rsid w:val="004C4ED3"/>
    <w:rsid w:val="004C4FA6"/>
    <w:rsid w:val="004D100B"/>
    <w:rsid w:val="004F0540"/>
    <w:rsid w:val="004F7C33"/>
    <w:rsid w:val="00505095"/>
    <w:rsid w:val="005160FC"/>
    <w:rsid w:val="005229D7"/>
    <w:rsid w:val="00523B87"/>
    <w:rsid w:val="005257C4"/>
    <w:rsid w:val="00535A89"/>
    <w:rsid w:val="00540FB2"/>
    <w:rsid w:val="00543A74"/>
    <w:rsid w:val="00546DDE"/>
    <w:rsid w:val="0056423D"/>
    <w:rsid w:val="00570D30"/>
    <w:rsid w:val="00584708"/>
    <w:rsid w:val="00586C24"/>
    <w:rsid w:val="005A7815"/>
    <w:rsid w:val="005B3043"/>
    <w:rsid w:val="005B5157"/>
    <w:rsid w:val="005B5E8A"/>
    <w:rsid w:val="005C68C6"/>
    <w:rsid w:val="005D3DC6"/>
    <w:rsid w:val="005E45B8"/>
    <w:rsid w:val="006041C4"/>
    <w:rsid w:val="00623E06"/>
    <w:rsid w:val="006242BF"/>
    <w:rsid w:val="006247F9"/>
    <w:rsid w:val="006356F1"/>
    <w:rsid w:val="00641C15"/>
    <w:rsid w:val="00644EC1"/>
    <w:rsid w:val="0064686B"/>
    <w:rsid w:val="00660DA3"/>
    <w:rsid w:val="00664E36"/>
    <w:rsid w:val="00667263"/>
    <w:rsid w:val="006741A6"/>
    <w:rsid w:val="00677071"/>
    <w:rsid w:val="006871BA"/>
    <w:rsid w:val="00687A68"/>
    <w:rsid w:val="00695205"/>
    <w:rsid w:val="006B1BCC"/>
    <w:rsid w:val="006C2F31"/>
    <w:rsid w:val="006F1BDA"/>
    <w:rsid w:val="007132DA"/>
    <w:rsid w:val="00717BF2"/>
    <w:rsid w:val="0072366D"/>
    <w:rsid w:val="00731C7E"/>
    <w:rsid w:val="00732DEB"/>
    <w:rsid w:val="007376AC"/>
    <w:rsid w:val="00760A20"/>
    <w:rsid w:val="00762724"/>
    <w:rsid w:val="007758EF"/>
    <w:rsid w:val="00776E16"/>
    <w:rsid w:val="00785854"/>
    <w:rsid w:val="00797377"/>
    <w:rsid w:val="007A1A51"/>
    <w:rsid w:val="007A44AA"/>
    <w:rsid w:val="007B15CB"/>
    <w:rsid w:val="007B19D2"/>
    <w:rsid w:val="007C47B0"/>
    <w:rsid w:val="007F29F0"/>
    <w:rsid w:val="0080088A"/>
    <w:rsid w:val="00800EA0"/>
    <w:rsid w:val="008079C6"/>
    <w:rsid w:val="00822290"/>
    <w:rsid w:val="008430DE"/>
    <w:rsid w:val="00850E58"/>
    <w:rsid w:val="00860B9A"/>
    <w:rsid w:val="0086297E"/>
    <w:rsid w:val="00866803"/>
    <w:rsid w:val="008672FA"/>
    <w:rsid w:val="00873609"/>
    <w:rsid w:val="0087731F"/>
    <w:rsid w:val="00881994"/>
    <w:rsid w:val="00885F64"/>
    <w:rsid w:val="00893695"/>
    <w:rsid w:val="00896319"/>
    <w:rsid w:val="008A3A72"/>
    <w:rsid w:val="008A7B61"/>
    <w:rsid w:val="008B1078"/>
    <w:rsid w:val="008C7452"/>
    <w:rsid w:val="008C7A8C"/>
    <w:rsid w:val="008D4E8A"/>
    <w:rsid w:val="008E1A5E"/>
    <w:rsid w:val="00911CAD"/>
    <w:rsid w:val="00922A96"/>
    <w:rsid w:val="009369CE"/>
    <w:rsid w:val="00936DEE"/>
    <w:rsid w:val="00937022"/>
    <w:rsid w:val="00942830"/>
    <w:rsid w:val="009576AF"/>
    <w:rsid w:val="0096271C"/>
    <w:rsid w:val="00976FB6"/>
    <w:rsid w:val="009973F4"/>
    <w:rsid w:val="009B4902"/>
    <w:rsid w:val="009D469E"/>
    <w:rsid w:val="00A00ABD"/>
    <w:rsid w:val="00A02420"/>
    <w:rsid w:val="00A130AE"/>
    <w:rsid w:val="00A162BE"/>
    <w:rsid w:val="00A23284"/>
    <w:rsid w:val="00A344C5"/>
    <w:rsid w:val="00A35AD1"/>
    <w:rsid w:val="00A5786F"/>
    <w:rsid w:val="00A64636"/>
    <w:rsid w:val="00A758BD"/>
    <w:rsid w:val="00A77758"/>
    <w:rsid w:val="00A81837"/>
    <w:rsid w:val="00A83FAD"/>
    <w:rsid w:val="00A84B84"/>
    <w:rsid w:val="00A922CE"/>
    <w:rsid w:val="00AB2259"/>
    <w:rsid w:val="00AB78E5"/>
    <w:rsid w:val="00AC258E"/>
    <w:rsid w:val="00AC31E0"/>
    <w:rsid w:val="00AC42E3"/>
    <w:rsid w:val="00AD2BC5"/>
    <w:rsid w:val="00AD3A27"/>
    <w:rsid w:val="00AD6869"/>
    <w:rsid w:val="00AF1C24"/>
    <w:rsid w:val="00AF38A0"/>
    <w:rsid w:val="00B0154C"/>
    <w:rsid w:val="00B0313F"/>
    <w:rsid w:val="00B136ED"/>
    <w:rsid w:val="00B20C64"/>
    <w:rsid w:val="00B3187D"/>
    <w:rsid w:val="00B47E22"/>
    <w:rsid w:val="00B54A37"/>
    <w:rsid w:val="00B614B3"/>
    <w:rsid w:val="00B62F62"/>
    <w:rsid w:val="00B64127"/>
    <w:rsid w:val="00B77281"/>
    <w:rsid w:val="00B870CC"/>
    <w:rsid w:val="00BA1A1E"/>
    <w:rsid w:val="00BA5EBD"/>
    <w:rsid w:val="00BB0959"/>
    <w:rsid w:val="00BB64B2"/>
    <w:rsid w:val="00BC10E1"/>
    <w:rsid w:val="00BE79B9"/>
    <w:rsid w:val="00C013C7"/>
    <w:rsid w:val="00C102D1"/>
    <w:rsid w:val="00C178BA"/>
    <w:rsid w:val="00C22FDF"/>
    <w:rsid w:val="00C35558"/>
    <w:rsid w:val="00C44A17"/>
    <w:rsid w:val="00C47342"/>
    <w:rsid w:val="00C507BA"/>
    <w:rsid w:val="00C574FF"/>
    <w:rsid w:val="00C72FD1"/>
    <w:rsid w:val="00C76141"/>
    <w:rsid w:val="00C7661F"/>
    <w:rsid w:val="00C9571E"/>
    <w:rsid w:val="00C97D6F"/>
    <w:rsid w:val="00CA49D8"/>
    <w:rsid w:val="00CA6A81"/>
    <w:rsid w:val="00CC1F94"/>
    <w:rsid w:val="00CD7620"/>
    <w:rsid w:val="00CE0966"/>
    <w:rsid w:val="00CF27A9"/>
    <w:rsid w:val="00D0114F"/>
    <w:rsid w:val="00D22AE3"/>
    <w:rsid w:val="00D26D61"/>
    <w:rsid w:val="00D27E59"/>
    <w:rsid w:val="00D41CA8"/>
    <w:rsid w:val="00D442CA"/>
    <w:rsid w:val="00D45255"/>
    <w:rsid w:val="00D46BB3"/>
    <w:rsid w:val="00D47A5F"/>
    <w:rsid w:val="00D54A76"/>
    <w:rsid w:val="00D65FA8"/>
    <w:rsid w:val="00D87435"/>
    <w:rsid w:val="00DA6740"/>
    <w:rsid w:val="00DB30D5"/>
    <w:rsid w:val="00DC054A"/>
    <w:rsid w:val="00DC17EF"/>
    <w:rsid w:val="00DC309E"/>
    <w:rsid w:val="00DC650B"/>
    <w:rsid w:val="00DE0C15"/>
    <w:rsid w:val="00DE60BE"/>
    <w:rsid w:val="00DE6400"/>
    <w:rsid w:val="00E040D4"/>
    <w:rsid w:val="00E12E45"/>
    <w:rsid w:val="00E35019"/>
    <w:rsid w:val="00E365BC"/>
    <w:rsid w:val="00E44BF6"/>
    <w:rsid w:val="00E55190"/>
    <w:rsid w:val="00E613BA"/>
    <w:rsid w:val="00E70293"/>
    <w:rsid w:val="00E70461"/>
    <w:rsid w:val="00E76E28"/>
    <w:rsid w:val="00E8471D"/>
    <w:rsid w:val="00E94E53"/>
    <w:rsid w:val="00EC4633"/>
    <w:rsid w:val="00EC757D"/>
    <w:rsid w:val="00ED1813"/>
    <w:rsid w:val="00EF220F"/>
    <w:rsid w:val="00F053E9"/>
    <w:rsid w:val="00F14F14"/>
    <w:rsid w:val="00F16A5E"/>
    <w:rsid w:val="00F2260B"/>
    <w:rsid w:val="00F31272"/>
    <w:rsid w:val="00F344F1"/>
    <w:rsid w:val="00F42C17"/>
    <w:rsid w:val="00F433AC"/>
    <w:rsid w:val="00F56D6A"/>
    <w:rsid w:val="00F65798"/>
    <w:rsid w:val="00F76F5E"/>
    <w:rsid w:val="00F802C9"/>
    <w:rsid w:val="00F8051C"/>
    <w:rsid w:val="00F862FF"/>
    <w:rsid w:val="00F869AC"/>
    <w:rsid w:val="00F92401"/>
    <w:rsid w:val="00FA7760"/>
    <w:rsid w:val="00FB089D"/>
    <w:rsid w:val="00FC06CB"/>
    <w:rsid w:val="00FE7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CE438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rsid w:val="009370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6">
    <w:name w:val="heading 6"/>
    <w:basedOn w:val="Normln"/>
    <w:next w:val="Normln"/>
    <w:qFormat/>
    <w:rsid w:val="00BA5EBD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8C7452"/>
    <w:pPr>
      <w:spacing w:before="240" w:after="60"/>
      <w:outlineLvl w:val="6"/>
    </w:pPr>
    <w:rPr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pPr>
      <w:ind w:left="284"/>
      <w:jc w:val="both"/>
    </w:pPr>
  </w:style>
  <w:style w:type="paragraph" w:styleId="Zkladntextodsazen2">
    <w:name w:val="Body Text Indent 2"/>
    <w:basedOn w:val="Normln"/>
    <w:pPr>
      <w:ind w:left="284"/>
    </w:pPr>
  </w:style>
  <w:style w:type="paragraph" w:styleId="Zkladntext">
    <w:name w:val="Body Text"/>
    <w:basedOn w:val="Normln"/>
    <w:pPr>
      <w:jc w:val="both"/>
    </w:pPr>
  </w:style>
  <w:style w:type="paragraph" w:styleId="Zkladntext2">
    <w:name w:val="Body Text 2"/>
    <w:basedOn w:val="Normln"/>
    <w:pPr>
      <w:ind w:right="-142"/>
      <w:jc w:val="both"/>
    </w:pPr>
  </w:style>
  <w:style w:type="paragraph" w:styleId="Zkladntextodsazen3">
    <w:name w:val="Body Text Indent 3"/>
    <w:basedOn w:val="Normln"/>
    <w:pPr>
      <w:ind w:left="284" w:hanging="284"/>
      <w:jc w:val="both"/>
    </w:pPr>
  </w:style>
  <w:style w:type="paragraph" w:styleId="Zhlav">
    <w:name w:val="header"/>
    <w:basedOn w:val="Normln"/>
    <w:link w:val="ZhlavChar"/>
    <w:uiPriority w:val="99"/>
    <w:rsid w:val="00A84B84"/>
    <w:pPr>
      <w:tabs>
        <w:tab w:val="center" w:pos="4536"/>
        <w:tab w:val="right" w:pos="9072"/>
      </w:tabs>
    </w:pPr>
    <w:rPr>
      <w:rFonts w:ascii="Wingdings (L$)" w:eastAsia="Wingdings (L$)" w:hAnsi="Wingdings (L$)"/>
      <w:szCs w:val="24"/>
    </w:rPr>
  </w:style>
  <w:style w:type="paragraph" w:styleId="Zpat">
    <w:name w:val="footer"/>
    <w:basedOn w:val="Normln"/>
    <w:link w:val="ZpatChar"/>
    <w:rsid w:val="00A84B84"/>
    <w:pPr>
      <w:tabs>
        <w:tab w:val="center" w:pos="4536"/>
        <w:tab w:val="right" w:pos="9072"/>
      </w:tabs>
    </w:pPr>
  </w:style>
  <w:style w:type="paragraph" w:customStyle="1" w:styleId="Textvtabulce">
    <w:name w:val="Text v tabulce"/>
    <w:basedOn w:val="Normln"/>
    <w:rsid w:val="00937022"/>
    <w:rPr>
      <w:sz w:val="22"/>
      <w:szCs w:val="24"/>
    </w:rPr>
  </w:style>
  <w:style w:type="paragraph" w:styleId="Zkladntext3">
    <w:name w:val="Body Text 3"/>
    <w:basedOn w:val="Normln"/>
    <w:rsid w:val="00937022"/>
    <w:pPr>
      <w:widowControl w:val="0"/>
      <w:overflowPunct w:val="0"/>
      <w:autoSpaceDE w:val="0"/>
      <w:autoSpaceDN w:val="0"/>
      <w:adjustRightInd w:val="0"/>
      <w:spacing w:after="120"/>
      <w:textAlignment w:val="baseline"/>
    </w:pPr>
    <w:rPr>
      <w:sz w:val="16"/>
      <w:szCs w:val="16"/>
    </w:rPr>
  </w:style>
  <w:style w:type="paragraph" w:styleId="Nzev">
    <w:name w:val="Title"/>
    <w:basedOn w:val="Normln"/>
    <w:link w:val="NzevChar"/>
    <w:qFormat/>
    <w:rsid w:val="00937022"/>
    <w:pPr>
      <w:pBdr>
        <w:bottom w:val="single" w:sz="4" w:space="1" w:color="auto"/>
      </w:pBdr>
      <w:jc w:val="center"/>
    </w:pPr>
    <w:rPr>
      <w:b/>
    </w:rPr>
  </w:style>
  <w:style w:type="character" w:styleId="slostrnky">
    <w:name w:val="page number"/>
    <w:basedOn w:val="Standardnpsmoodstavce"/>
    <w:rsid w:val="00822290"/>
  </w:style>
  <w:style w:type="paragraph" w:styleId="Textbubliny">
    <w:name w:val="Balloon Text"/>
    <w:basedOn w:val="Normln"/>
    <w:semiHidden/>
    <w:rsid w:val="004443C3"/>
    <w:rPr>
      <w:rFonts w:ascii="Tahoma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012AC5"/>
    <w:pPr>
      <w:spacing w:before="120" w:line="240" w:lineRule="atLeast"/>
      <w:jc w:val="both"/>
    </w:pPr>
  </w:style>
  <w:style w:type="character" w:styleId="Odkaznakoment">
    <w:name w:val="annotation reference"/>
    <w:rsid w:val="00586C24"/>
    <w:rPr>
      <w:sz w:val="16"/>
      <w:szCs w:val="16"/>
    </w:rPr>
  </w:style>
  <w:style w:type="paragraph" w:styleId="Textkomente">
    <w:name w:val="annotation text"/>
    <w:basedOn w:val="Normln"/>
    <w:link w:val="TextkomenteChar"/>
    <w:rsid w:val="00586C24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586C24"/>
  </w:style>
  <w:style w:type="paragraph" w:styleId="Pedmtkomente">
    <w:name w:val="annotation subject"/>
    <w:basedOn w:val="Textkomente"/>
    <w:next w:val="Textkomente"/>
    <w:link w:val="PedmtkomenteChar"/>
    <w:rsid w:val="00586C24"/>
    <w:rPr>
      <w:b/>
      <w:bCs/>
    </w:rPr>
  </w:style>
  <w:style w:type="character" w:customStyle="1" w:styleId="PedmtkomenteChar">
    <w:name w:val="Předmět komentáře Char"/>
    <w:link w:val="Pedmtkomente"/>
    <w:rsid w:val="00586C24"/>
    <w:rPr>
      <w:b/>
      <w:bCs/>
    </w:rPr>
  </w:style>
  <w:style w:type="character" w:customStyle="1" w:styleId="ZhlavChar">
    <w:name w:val="Záhlaví Char"/>
    <w:link w:val="Zhlav"/>
    <w:uiPriority w:val="99"/>
    <w:rsid w:val="00F2260B"/>
    <w:rPr>
      <w:rFonts w:ascii="Wingdings (L$)" w:eastAsia="Wingdings (L$)" w:hAnsi="Wingdings (L$)"/>
      <w:sz w:val="24"/>
      <w:szCs w:val="24"/>
    </w:rPr>
  </w:style>
  <w:style w:type="paragraph" w:styleId="Revize">
    <w:name w:val="Revision"/>
    <w:hidden/>
    <w:uiPriority w:val="99"/>
    <w:semiHidden/>
    <w:rsid w:val="0056423D"/>
    <w:rPr>
      <w:sz w:val="24"/>
    </w:rPr>
  </w:style>
  <w:style w:type="paragraph" w:styleId="Odstavecseseznamem">
    <w:name w:val="List Paragraph"/>
    <w:basedOn w:val="Normln"/>
    <w:uiPriority w:val="34"/>
    <w:qFormat/>
    <w:rsid w:val="005B5157"/>
    <w:pPr>
      <w:ind w:left="708"/>
    </w:pPr>
  </w:style>
  <w:style w:type="character" w:customStyle="1" w:styleId="NzevChar">
    <w:name w:val="Název Char"/>
    <w:link w:val="Nzev"/>
    <w:rsid w:val="008079C6"/>
    <w:rPr>
      <w:b/>
      <w:sz w:val="24"/>
    </w:rPr>
  </w:style>
  <w:style w:type="paragraph" w:styleId="Podtitul">
    <w:name w:val="Subtitle"/>
    <w:basedOn w:val="Normln"/>
    <w:next w:val="Zkladntext"/>
    <w:link w:val="PodtitulChar"/>
    <w:qFormat/>
    <w:rsid w:val="008079C6"/>
    <w:pPr>
      <w:keepNext/>
      <w:widowControl w:val="0"/>
      <w:suppressAutoHyphens/>
      <w:spacing w:before="240" w:after="120"/>
      <w:jc w:val="center"/>
    </w:pPr>
    <w:rPr>
      <w:rFonts w:ascii="Arial" w:eastAsia="Lucida Sans Unicode" w:hAnsi="Arial" w:cs="Tahoma"/>
      <w:i/>
      <w:iCs/>
      <w:kern w:val="1"/>
      <w:sz w:val="28"/>
      <w:szCs w:val="28"/>
      <w:lang w:eastAsia="ar-SA"/>
    </w:rPr>
  </w:style>
  <w:style w:type="character" w:customStyle="1" w:styleId="PodtitulChar">
    <w:name w:val="Podtitul Char"/>
    <w:link w:val="Podtitul"/>
    <w:rsid w:val="008079C6"/>
    <w:rPr>
      <w:rFonts w:ascii="Arial" w:eastAsia="Lucida Sans Unicode" w:hAnsi="Arial" w:cs="Tahoma"/>
      <w:i/>
      <w:iCs/>
      <w:kern w:val="1"/>
      <w:sz w:val="28"/>
      <w:szCs w:val="28"/>
      <w:lang w:eastAsia="ar-SA"/>
    </w:rPr>
  </w:style>
  <w:style w:type="character" w:customStyle="1" w:styleId="ZpatChar">
    <w:name w:val="Zápatí Char"/>
    <w:link w:val="Zpat"/>
    <w:rsid w:val="0038569F"/>
    <w:rPr>
      <w:sz w:val="24"/>
    </w:rPr>
  </w:style>
  <w:style w:type="table" w:styleId="Mkatabulky">
    <w:name w:val="Table Grid"/>
    <w:basedOn w:val="Normlntabulka"/>
    <w:rsid w:val="006C2F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rsid w:val="00210721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210721"/>
    <w:rPr>
      <w:color w:val="605E5C"/>
      <w:shd w:val="clear" w:color="auto" w:fill="E1DFDD"/>
    </w:rPr>
  </w:style>
  <w:style w:type="paragraph" w:customStyle="1" w:styleId="Default">
    <w:name w:val="Default"/>
    <w:rsid w:val="00CA49D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rsid w:val="009370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6">
    <w:name w:val="heading 6"/>
    <w:basedOn w:val="Normln"/>
    <w:next w:val="Normln"/>
    <w:qFormat/>
    <w:rsid w:val="00BA5EBD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8C7452"/>
    <w:pPr>
      <w:spacing w:before="240" w:after="60"/>
      <w:outlineLvl w:val="6"/>
    </w:pPr>
    <w:rPr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pPr>
      <w:ind w:left="284"/>
      <w:jc w:val="both"/>
    </w:pPr>
  </w:style>
  <w:style w:type="paragraph" w:styleId="Zkladntextodsazen2">
    <w:name w:val="Body Text Indent 2"/>
    <w:basedOn w:val="Normln"/>
    <w:pPr>
      <w:ind w:left="284"/>
    </w:pPr>
  </w:style>
  <w:style w:type="paragraph" w:styleId="Zkladntext">
    <w:name w:val="Body Text"/>
    <w:basedOn w:val="Normln"/>
    <w:pPr>
      <w:jc w:val="both"/>
    </w:pPr>
  </w:style>
  <w:style w:type="paragraph" w:styleId="Zkladntext2">
    <w:name w:val="Body Text 2"/>
    <w:basedOn w:val="Normln"/>
    <w:pPr>
      <w:ind w:right="-142"/>
      <w:jc w:val="both"/>
    </w:pPr>
  </w:style>
  <w:style w:type="paragraph" w:styleId="Zkladntextodsazen3">
    <w:name w:val="Body Text Indent 3"/>
    <w:basedOn w:val="Normln"/>
    <w:pPr>
      <w:ind w:left="284" w:hanging="284"/>
      <w:jc w:val="both"/>
    </w:pPr>
  </w:style>
  <w:style w:type="paragraph" w:styleId="Zhlav">
    <w:name w:val="header"/>
    <w:basedOn w:val="Normln"/>
    <w:link w:val="ZhlavChar"/>
    <w:uiPriority w:val="99"/>
    <w:rsid w:val="00A84B84"/>
    <w:pPr>
      <w:tabs>
        <w:tab w:val="center" w:pos="4536"/>
        <w:tab w:val="right" w:pos="9072"/>
      </w:tabs>
    </w:pPr>
    <w:rPr>
      <w:rFonts w:ascii="Wingdings (L$)" w:eastAsia="Wingdings (L$)" w:hAnsi="Wingdings (L$)"/>
      <w:szCs w:val="24"/>
    </w:rPr>
  </w:style>
  <w:style w:type="paragraph" w:styleId="Zpat">
    <w:name w:val="footer"/>
    <w:basedOn w:val="Normln"/>
    <w:link w:val="ZpatChar"/>
    <w:rsid w:val="00A84B84"/>
    <w:pPr>
      <w:tabs>
        <w:tab w:val="center" w:pos="4536"/>
        <w:tab w:val="right" w:pos="9072"/>
      </w:tabs>
    </w:pPr>
  </w:style>
  <w:style w:type="paragraph" w:customStyle="1" w:styleId="Textvtabulce">
    <w:name w:val="Text v tabulce"/>
    <w:basedOn w:val="Normln"/>
    <w:rsid w:val="00937022"/>
    <w:rPr>
      <w:sz w:val="22"/>
      <w:szCs w:val="24"/>
    </w:rPr>
  </w:style>
  <w:style w:type="paragraph" w:styleId="Zkladntext3">
    <w:name w:val="Body Text 3"/>
    <w:basedOn w:val="Normln"/>
    <w:rsid w:val="00937022"/>
    <w:pPr>
      <w:widowControl w:val="0"/>
      <w:overflowPunct w:val="0"/>
      <w:autoSpaceDE w:val="0"/>
      <w:autoSpaceDN w:val="0"/>
      <w:adjustRightInd w:val="0"/>
      <w:spacing w:after="120"/>
      <w:textAlignment w:val="baseline"/>
    </w:pPr>
    <w:rPr>
      <w:sz w:val="16"/>
      <w:szCs w:val="16"/>
    </w:rPr>
  </w:style>
  <w:style w:type="paragraph" w:styleId="Nzev">
    <w:name w:val="Title"/>
    <w:basedOn w:val="Normln"/>
    <w:link w:val="NzevChar"/>
    <w:qFormat/>
    <w:rsid w:val="00937022"/>
    <w:pPr>
      <w:pBdr>
        <w:bottom w:val="single" w:sz="4" w:space="1" w:color="auto"/>
      </w:pBdr>
      <w:jc w:val="center"/>
    </w:pPr>
    <w:rPr>
      <w:b/>
    </w:rPr>
  </w:style>
  <w:style w:type="character" w:styleId="slostrnky">
    <w:name w:val="page number"/>
    <w:basedOn w:val="Standardnpsmoodstavce"/>
    <w:rsid w:val="00822290"/>
  </w:style>
  <w:style w:type="paragraph" w:styleId="Textbubliny">
    <w:name w:val="Balloon Text"/>
    <w:basedOn w:val="Normln"/>
    <w:semiHidden/>
    <w:rsid w:val="004443C3"/>
    <w:rPr>
      <w:rFonts w:ascii="Tahoma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012AC5"/>
    <w:pPr>
      <w:spacing w:before="120" w:line="240" w:lineRule="atLeast"/>
      <w:jc w:val="both"/>
    </w:pPr>
  </w:style>
  <w:style w:type="character" w:styleId="Odkaznakoment">
    <w:name w:val="annotation reference"/>
    <w:rsid w:val="00586C24"/>
    <w:rPr>
      <w:sz w:val="16"/>
      <w:szCs w:val="16"/>
    </w:rPr>
  </w:style>
  <w:style w:type="paragraph" w:styleId="Textkomente">
    <w:name w:val="annotation text"/>
    <w:basedOn w:val="Normln"/>
    <w:link w:val="TextkomenteChar"/>
    <w:rsid w:val="00586C24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586C24"/>
  </w:style>
  <w:style w:type="paragraph" w:styleId="Pedmtkomente">
    <w:name w:val="annotation subject"/>
    <w:basedOn w:val="Textkomente"/>
    <w:next w:val="Textkomente"/>
    <w:link w:val="PedmtkomenteChar"/>
    <w:rsid w:val="00586C24"/>
    <w:rPr>
      <w:b/>
      <w:bCs/>
    </w:rPr>
  </w:style>
  <w:style w:type="character" w:customStyle="1" w:styleId="PedmtkomenteChar">
    <w:name w:val="Předmět komentáře Char"/>
    <w:link w:val="Pedmtkomente"/>
    <w:rsid w:val="00586C24"/>
    <w:rPr>
      <w:b/>
      <w:bCs/>
    </w:rPr>
  </w:style>
  <w:style w:type="character" w:customStyle="1" w:styleId="ZhlavChar">
    <w:name w:val="Záhlaví Char"/>
    <w:link w:val="Zhlav"/>
    <w:uiPriority w:val="99"/>
    <w:rsid w:val="00F2260B"/>
    <w:rPr>
      <w:rFonts w:ascii="Wingdings (L$)" w:eastAsia="Wingdings (L$)" w:hAnsi="Wingdings (L$)"/>
      <w:sz w:val="24"/>
      <w:szCs w:val="24"/>
    </w:rPr>
  </w:style>
  <w:style w:type="paragraph" w:styleId="Revize">
    <w:name w:val="Revision"/>
    <w:hidden/>
    <w:uiPriority w:val="99"/>
    <w:semiHidden/>
    <w:rsid w:val="0056423D"/>
    <w:rPr>
      <w:sz w:val="24"/>
    </w:rPr>
  </w:style>
  <w:style w:type="paragraph" w:styleId="Odstavecseseznamem">
    <w:name w:val="List Paragraph"/>
    <w:basedOn w:val="Normln"/>
    <w:uiPriority w:val="34"/>
    <w:qFormat/>
    <w:rsid w:val="005B5157"/>
    <w:pPr>
      <w:ind w:left="708"/>
    </w:pPr>
  </w:style>
  <w:style w:type="character" w:customStyle="1" w:styleId="NzevChar">
    <w:name w:val="Název Char"/>
    <w:link w:val="Nzev"/>
    <w:rsid w:val="008079C6"/>
    <w:rPr>
      <w:b/>
      <w:sz w:val="24"/>
    </w:rPr>
  </w:style>
  <w:style w:type="paragraph" w:styleId="Podtitul">
    <w:name w:val="Subtitle"/>
    <w:basedOn w:val="Normln"/>
    <w:next w:val="Zkladntext"/>
    <w:link w:val="PodtitulChar"/>
    <w:qFormat/>
    <w:rsid w:val="008079C6"/>
    <w:pPr>
      <w:keepNext/>
      <w:widowControl w:val="0"/>
      <w:suppressAutoHyphens/>
      <w:spacing w:before="240" w:after="120"/>
      <w:jc w:val="center"/>
    </w:pPr>
    <w:rPr>
      <w:rFonts w:ascii="Arial" w:eastAsia="Lucida Sans Unicode" w:hAnsi="Arial" w:cs="Tahoma"/>
      <w:i/>
      <w:iCs/>
      <w:kern w:val="1"/>
      <w:sz w:val="28"/>
      <w:szCs w:val="28"/>
      <w:lang w:eastAsia="ar-SA"/>
    </w:rPr>
  </w:style>
  <w:style w:type="character" w:customStyle="1" w:styleId="PodtitulChar">
    <w:name w:val="Podtitul Char"/>
    <w:link w:val="Podtitul"/>
    <w:rsid w:val="008079C6"/>
    <w:rPr>
      <w:rFonts w:ascii="Arial" w:eastAsia="Lucida Sans Unicode" w:hAnsi="Arial" w:cs="Tahoma"/>
      <w:i/>
      <w:iCs/>
      <w:kern w:val="1"/>
      <w:sz w:val="28"/>
      <w:szCs w:val="28"/>
      <w:lang w:eastAsia="ar-SA"/>
    </w:rPr>
  </w:style>
  <w:style w:type="character" w:customStyle="1" w:styleId="ZpatChar">
    <w:name w:val="Zápatí Char"/>
    <w:link w:val="Zpat"/>
    <w:rsid w:val="0038569F"/>
    <w:rPr>
      <w:sz w:val="24"/>
    </w:rPr>
  </w:style>
  <w:style w:type="table" w:styleId="Mkatabulky">
    <w:name w:val="Table Grid"/>
    <w:basedOn w:val="Normlntabulka"/>
    <w:rsid w:val="006C2F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rsid w:val="00210721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210721"/>
    <w:rPr>
      <w:color w:val="605E5C"/>
      <w:shd w:val="clear" w:color="auto" w:fill="E1DFDD"/>
    </w:rPr>
  </w:style>
  <w:style w:type="paragraph" w:customStyle="1" w:styleId="Default">
    <w:name w:val="Default"/>
    <w:rsid w:val="00CA49D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comments" Target="comments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3C812399106B48AC8CF9B78345140B" ma:contentTypeVersion="2" ma:contentTypeDescription="Vytvoří nový dokument" ma:contentTypeScope="" ma:versionID="8e86ba2f17a6151fab017a1d71fe1d13">
  <xsd:schema xmlns:xsd="http://www.w3.org/2001/XMLSchema" xmlns:xs="http://www.w3.org/2001/XMLSchema" xmlns:p="http://schemas.microsoft.com/office/2006/metadata/properties" xmlns:ns2="678b3e8c-5117-46ba-92b1-22a2f529f935" targetNamespace="http://schemas.microsoft.com/office/2006/metadata/properties" ma:root="true" ma:fieldsID="14f467ea46bc74e5166e593512990bca" ns2:_="">
    <xsd:import namespace="678b3e8c-5117-46ba-92b1-22a2f529f9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b3e8c-5117-46ba-92b1-22a2f529f9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DA9ABE-BF1B-4D40-AF38-00730CDC50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8b3e8c-5117-46ba-92b1-22a2f529f9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F5976D2-AAE1-48A1-8023-9D13D1C24E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08B4A9-99FE-43C1-9438-25407697B7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9A5A7D9-AC56-42BA-AC12-7D830A4DD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1259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Nájemní smlouva-nájem pozemku</vt:lpstr>
    </vt:vector>
  </TitlesOfParts>
  <Company>Advokátní kancelář</Company>
  <LinksUpToDate>false</LinksUpToDate>
  <CharactersWithSpaces>8672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Nájemní smlouva-nájem pozemku</dc:title>
  <dc:creator>JUDr. Oldřich Kohout</dc:creator>
  <cp:lastModifiedBy>Lokajíček Jan, JUDr.</cp:lastModifiedBy>
  <cp:revision>8</cp:revision>
  <cp:lastPrinted>2018-08-10T07:27:00Z</cp:lastPrinted>
  <dcterms:created xsi:type="dcterms:W3CDTF">2022-06-14T06:05:00Z</dcterms:created>
  <dcterms:modified xsi:type="dcterms:W3CDTF">2022-06-14T10:46:00Z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0x010100253C812399106B48AC8CF9B78345140B</vt:lpwstr>
  </property>
</Properties>
</file>